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4ED4C" w14:textId="77777777" w:rsidR="00DF2F5A" w:rsidRDefault="00DF2F5A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7E83FE58" w14:textId="3B9F3299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28C164F0" w14:textId="77777777" w:rsidR="00624BAC" w:rsidRPr="00F64DB3" w:rsidRDefault="00E95278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E95278">
        <w:rPr>
          <w:rFonts w:ascii="Arial" w:hAnsi="Arial" w:cs="Arial"/>
          <w:b/>
          <w:sz w:val="28"/>
          <w:szCs w:val="28"/>
        </w:rPr>
        <w:t>II/</w:t>
      </w:r>
      <w:r w:rsidR="00E90CBF">
        <w:rPr>
          <w:rFonts w:ascii="Arial" w:hAnsi="Arial" w:cs="Arial"/>
          <w:b/>
          <w:sz w:val="28"/>
          <w:szCs w:val="28"/>
        </w:rPr>
        <w:t>409 Kamenice nad Lipou, průtah</w:t>
      </w:r>
      <w:r w:rsidR="009828B9" w:rsidRPr="009828B9">
        <w:rPr>
          <w:rFonts w:ascii="Arial" w:hAnsi="Arial" w:cs="Arial"/>
          <w:b/>
          <w:sz w:val="28"/>
          <w:szCs w:val="28"/>
        </w:rPr>
        <w:t>, PD</w:t>
      </w:r>
    </w:p>
    <w:p w14:paraId="1E4A257A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</w:t>
      </w:r>
      <w:r w:rsidR="002227A1">
        <w:rPr>
          <w:rFonts w:ascii="Arial" w:hAnsi="Arial" w:cs="Arial"/>
          <w:sz w:val="22"/>
          <w:szCs w:val="22"/>
        </w:rPr>
        <w:t xml:space="preserve">   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1D8C8E71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344145B7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471C4DF4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3E766A1" w14:textId="2F3D8013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576213">
        <w:rPr>
          <w:rFonts w:ascii="Arial" w:hAnsi="Arial" w:cs="Arial"/>
          <w:b/>
          <w:sz w:val="22"/>
          <w:szCs w:val="22"/>
        </w:rPr>
        <w:t>Město Kamenice nad Lipou</w:t>
      </w:r>
    </w:p>
    <w:p w14:paraId="7F58F1EC" w14:textId="3C690F6B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576213" w:rsidRPr="00576213">
        <w:rPr>
          <w:rFonts w:ascii="Arial" w:eastAsia="MS Mincho" w:hAnsi="Arial" w:cs="Arial"/>
          <w:sz w:val="22"/>
          <w:szCs w:val="22"/>
        </w:rPr>
        <w:t xml:space="preserve">nám. Čsl. </w:t>
      </w:r>
      <w:proofErr w:type="gramStart"/>
      <w:r w:rsidR="00576213" w:rsidRPr="00576213">
        <w:rPr>
          <w:rFonts w:ascii="Arial" w:eastAsia="MS Mincho" w:hAnsi="Arial" w:cs="Arial"/>
          <w:sz w:val="22"/>
          <w:szCs w:val="22"/>
        </w:rPr>
        <w:t>armády</w:t>
      </w:r>
      <w:proofErr w:type="gramEnd"/>
      <w:r w:rsidR="00576213" w:rsidRPr="00576213">
        <w:rPr>
          <w:rFonts w:ascii="Arial" w:eastAsia="MS Mincho" w:hAnsi="Arial" w:cs="Arial"/>
          <w:sz w:val="22"/>
          <w:szCs w:val="22"/>
        </w:rPr>
        <w:t xml:space="preserve"> 52, 394 70 Kamenice nad Lipou</w:t>
      </w:r>
    </w:p>
    <w:p w14:paraId="1245D6DC" w14:textId="4495BC28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A96FDD" w:rsidRPr="00A96FDD">
        <w:rPr>
          <w:rFonts w:ascii="Arial" w:eastAsia="MS Mincho" w:hAnsi="Arial" w:cs="Arial"/>
          <w:sz w:val="22"/>
          <w:szCs w:val="22"/>
        </w:rPr>
        <w:t xml:space="preserve">Mgr. </w:t>
      </w:r>
      <w:r w:rsidR="00576213">
        <w:rPr>
          <w:rFonts w:ascii="Arial" w:eastAsia="MS Mincho" w:hAnsi="Arial" w:cs="Arial"/>
          <w:sz w:val="22"/>
          <w:szCs w:val="22"/>
        </w:rPr>
        <w:t>Jaromír</w:t>
      </w:r>
      <w:r w:rsidR="00A96FDD" w:rsidRPr="00A96FDD">
        <w:rPr>
          <w:rFonts w:ascii="Arial" w:eastAsia="MS Mincho" w:hAnsi="Arial" w:cs="Arial"/>
          <w:sz w:val="22"/>
          <w:szCs w:val="22"/>
        </w:rPr>
        <w:t xml:space="preserve">em </w:t>
      </w:r>
      <w:r w:rsidR="00576213">
        <w:rPr>
          <w:rFonts w:ascii="Arial" w:eastAsia="MS Mincho" w:hAnsi="Arial" w:cs="Arial"/>
          <w:sz w:val="22"/>
          <w:szCs w:val="22"/>
        </w:rPr>
        <w:t>Pařík</w:t>
      </w:r>
      <w:r w:rsidR="00A96FDD" w:rsidRPr="00A96FDD">
        <w:rPr>
          <w:rFonts w:ascii="Arial" w:eastAsia="MS Mincho" w:hAnsi="Arial" w:cs="Arial"/>
          <w:sz w:val="22"/>
          <w:szCs w:val="22"/>
        </w:rPr>
        <w:t xml:space="preserve">em, </w:t>
      </w:r>
      <w:r w:rsidR="00576213">
        <w:rPr>
          <w:rFonts w:ascii="Arial" w:eastAsia="MS Mincho" w:hAnsi="Arial" w:cs="Arial"/>
          <w:sz w:val="22"/>
          <w:szCs w:val="22"/>
        </w:rPr>
        <w:t>starostou města</w:t>
      </w:r>
    </w:p>
    <w:p w14:paraId="5489387C" w14:textId="73F9576E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  <w:t xml:space="preserve">Ing. </w:t>
      </w:r>
      <w:r w:rsidR="00576213">
        <w:rPr>
          <w:rFonts w:ascii="Arial" w:eastAsia="MS Mincho" w:hAnsi="Arial" w:cs="Arial"/>
          <w:sz w:val="22"/>
          <w:szCs w:val="22"/>
        </w:rPr>
        <w:t>Karin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="00576213">
        <w:rPr>
          <w:rFonts w:ascii="Arial" w:eastAsia="MS Mincho" w:hAnsi="Arial" w:cs="Arial"/>
          <w:sz w:val="22"/>
          <w:szCs w:val="22"/>
        </w:rPr>
        <w:t>Vovs</w:t>
      </w:r>
      <w:r w:rsidR="009B2530">
        <w:rPr>
          <w:rFonts w:ascii="Arial" w:eastAsia="MS Mincho" w:hAnsi="Arial" w:cs="Arial"/>
          <w:sz w:val="22"/>
          <w:szCs w:val="22"/>
        </w:rPr>
        <w:t>ová</w:t>
      </w:r>
    </w:p>
    <w:p w14:paraId="2F48C5D7" w14:textId="141BFF0A" w:rsidR="00AA3C81" w:rsidRPr="00576213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8B037D">
        <w:rPr>
          <w:rFonts w:ascii="Arial" w:hAnsi="Arial" w:cs="Arial"/>
          <w:sz w:val="22"/>
          <w:szCs w:val="22"/>
        </w:rPr>
        <w:t>Komerční banka Pelhřimov</w:t>
      </w:r>
    </w:p>
    <w:p w14:paraId="15DA85F3" w14:textId="38077B46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 w:rsidRPr="008B037D">
        <w:rPr>
          <w:rFonts w:ascii="Arial" w:hAnsi="Arial" w:cs="Arial"/>
          <w:sz w:val="22"/>
          <w:szCs w:val="22"/>
        </w:rPr>
        <w:t>č</w:t>
      </w:r>
      <w:r w:rsidR="00AA3C81" w:rsidRPr="008B037D">
        <w:rPr>
          <w:rFonts w:ascii="Arial" w:hAnsi="Arial" w:cs="Arial"/>
          <w:sz w:val="22"/>
          <w:szCs w:val="22"/>
        </w:rPr>
        <w:t>íslo účtu:</w:t>
      </w:r>
      <w:r w:rsidR="00AA3C81" w:rsidRPr="008B037D">
        <w:rPr>
          <w:rFonts w:ascii="Arial" w:hAnsi="Arial" w:cs="Arial"/>
          <w:sz w:val="22"/>
          <w:szCs w:val="22"/>
        </w:rPr>
        <w:tab/>
      </w:r>
      <w:r w:rsidR="008B037D">
        <w:rPr>
          <w:rFonts w:ascii="Arial" w:hAnsi="Arial" w:cs="Arial"/>
          <w:sz w:val="22"/>
          <w:szCs w:val="22"/>
        </w:rPr>
        <w:t>824-261/0100</w:t>
      </w:r>
    </w:p>
    <w:p w14:paraId="0B713064" w14:textId="357C6BFF" w:rsidR="00576213" w:rsidRDefault="00AA3C81" w:rsidP="00576213">
      <w:pPr>
        <w:jc w:val="both"/>
        <w:rPr>
          <w:rFonts w:ascii="Arial" w:hAnsi="Arial" w:cs="Arial"/>
          <w:sz w:val="22"/>
          <w:szCs w:val="22"/>
          <w:highlight w:val="yellow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="00576213">
        <w:rPr>
          <w:rFonts w:ascii="Arial" w:hAnsi="Arial" w:cs="Arial"/>
          <w:sz w:val="22"/>
          <w:szCs w:val="22"/>
        </w:rPr>
        <w:t xml:space="preserve">                                   00248380</w:t>
      </w:r>
    </w:p>
    <w:p w14:paraId="00E71333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3BD83C0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182E035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4E0417F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A3D82DF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54D287C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BAF537B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0225108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F8B4DF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5E3BB196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318A51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5381C515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3472A825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2DA97466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58E3488A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2262CE05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43866145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154E6A89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7C59D4C5" w14:textId="5DB2424A" w:rsidR="0059463F" w:rsidRDefault="0059463F" w:rsidP="00F44593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E90CBF">
        <w:rPr>
          <w:rFonts w:ascii="Arial" w:hAnsi="Arial" w:cs="Arial"/>
          <w:b/>
          <w:bCs/>
          <w:sz w:val="22"/>
          <w:szCs w:val="22"/>
        </w:rPr>
        <w:t>II/409 Kamenice nad Lipou, průtah</w:t>
      </w:r>
      <w:r w:rsidRPr="00320815">
        <w:rPr>
          <w:rFonts w:ascii="Arial" w:hAnsi="Arial" w:cs="Arial"/>
          <w:b/>
          <w:bCs/>
          <w:sz w:val="22"/>
          <w:szCs w:val="22"/>
        </w:rPr>
        <w:t>, PD</w:t>
      </w:r>
      <w:r w:rsidR="00F44593" w:rsidRPr="00F44593">
        <w:t xml:space="preserve"> </w:t>
      </w:r>
      <w:r w:rsidR="00F44593" w:rsidRPr="00F44593">
        <w:rPr>
          <w:rFonts w:ascii="Arial" w:hAnsi="Arial" w:cs="Arial"/>
          <w:b/>
          <w:bCs/>
          <w:sz w:val="22"/>
          <w:szCs w:val="22"/>
        </w:rPr>
        <w:t>opakované zadání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14:paraId="1D4482F4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68608801" w14:textId="39CBA45D" w:rsidR="009B2530" w:rsidRPr="007C320C" w:rsidRDefault="009B2530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ve stupni dokumentace pro společné územní a stavební povolení (dále jen „DUSP“), včetně zajištění společného územního a stavebního povolení (dále jen „SP“), zpracování projektové dokumentace pro provádění stavby (dále jen „PDPS“) vč. soupisu prací a rozpočtu na akci II/409 Kamenice nad Lipou, průtah.</w:t>
      </w:r>
    </w:p>
    <w:p w14:paraId="5A4E857F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11645200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0AA7CF3" w14:textId="77777777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378863E6" w14:textId="77777777" w:rsidR="00FC6129" w:rsidRPr="00FC6129" w:rsidRDefault="00FC612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</w:p>
    <w:p w14:paraId="066D3E6F" w14:textId="23508BE1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</w:t>
      </w:r>
      <w:r w:rsidR="001D5C55" w:rsidRPr="001D5C55">
        <w:rPr>
          <w:bCs/>
          <w:color w:val="000000"/>
          <w:szCs w:val="22"/>
        </w:rPr>
        <w:t>Směrnice pro dokumentaci staveb pozemních komunikací schválená Ministerstvem dopravy, pod č. j. MD-23142/2022-930/2 ze dne 12. 7. 2022 s účinností od 1. 8. 2022 ve znění pozdějších předpisů.</w:t>
      </w:r>
      <w:r>
        <w:rPr>
          <w:bCs/>
          <w:color w:val="000000"/>
          <w:szCs w:val="22"/>
        </w:rPr>
        <w:t>.</w:t>
      </w:r>
    </w:p>
    <w:p w14:paraId="2800CD91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41DAF1B7" w14:textId="77777777" w:rsidR="00496A72" w:rsidRDefault="00496A72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rovněž zpracovaná v rozsahu vyhlášky č. 499/2006 Sb., </w:t>
      </w:r>
      <w:r w:rsidR="0039480B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o dokumentaci staveb, ve znění pozdějších předpisů ve smyslu zákona č. 183/2006 Sb.,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>o územním plánování a stavebním řádu (stavební zákon) ve znění pozdějších předpisů.</w:t>
      </w:r>
    </w:p>
    <w:p w14:paraId="0777E29C" w14:textId="77777777" w:rsidR="00515D64" w:rsidRDefault="00515D64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1D3D2815" w14:textId="77777777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146/2008 Sb., o rozsahu </w:t>
      </w:r>
      <w:r w:rsidR="00515D64">
        <w:rPr>
          <w:rFonts w:ascii="Arial" w:hAnsi="Arial" w:cs="Arial"/>
          <w:sz w:val="22"/>
          <w:szCs w:val="22"/>
        </w:rPr>
        <w:br/>
      </w:r>
      <w:r w:rsidR="000B3365" w:rsidRPr="000B3365">
        <w:rPr>
          <w:rFonts w:ascii="Arial" w:hAnsi="Arial" w:cs="Arial"/>
          <w:sz w:val="22"/>
          <w:szCs w:val="22"/>
        </w:rPr>
        <w:t>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</w:t>
      </w:r>
      <w:r w:rsidR="00515D64">
        <w:rPr>
          <w:rFonts w:ascii="Arial" w:hAnsi="Arial" w:cs="Arial"/>
          <w:sz w:val="22"/>
          <w:szCs w:val="22"/>
        </w:rPr>
        <w:br/>
      </w:r>
      <w:r w:rsidR="004354F6">
        <w:rPr>
          <w:rFonts w:ascii="Arial" w:hAnsi="Arial" w:cs="Arial"/>
          <w:sz w:val="22"/>
          <w:szCs w:val="22"/>
        </w:rPr>
        <w:t>a vyhlášky č. 499/2006 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4E3763F4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3E025591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7A9971EA" w14:textId="77777777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BB420D5" w14:textId="77777777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ve stupni </w:t>
      </w:r>
      <w:r w:rsidR="0039480B">
        <w:rPr>
          <w:rFonts w:ascii="Arial" w:hAnsi="Arial" w:cs="Arial"/>
          <w:b/>
          <w:bCs/>
          <w:i/>
          <w:sz w:val="22"/>
          <w:szCs w:val="22"/>
          <w:u w:val="single"/>
        </w:rPr>
        <w:t>DUSP</w:t>
      </w:r>
    </w:p>
    <w:p w14:paraId="785C6AE9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0C7E5D44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66CCAD7A" w14:textId="77777777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v rozsahu nutném pro rozšíření silnice </w:t>
      </w:r>
      <w:r w:rsidR="0039480B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a její rekonstrukci,</w:t>
      </w:r>
    </w:p>
    <w:p w14:paraId="55280EDD" w14:textId="2140D098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</w:p>
    <w:p w14:paraId="4E8F2E0F" w14:textId="76EE2858" w:rsidR="00B617F6" w:rsidRDefault="00B617F6" w:rsidP="00B617F6">
      <w:pPr>
        <w:ind w:left="284"/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t>Rozsah projektové dokumentace:</w:t>
      </w:r>
    </w:p>
    <w:p w14:paraId="0CDD46CE" w14:textId="1E11E2CD" w:rsidR="0095012B" w:rsidRDefault="00B617F6" w:rsidP="0095012B">
      <w:pPr>
        <w:pStyle w:val="Zkladntextodsazen3"/>
        <w:numPr>
          <w:ilvl w:val="0"/>
          <w:numId w:val="44"/>
        </w:numPr>
        <w:textAlignment w:val="auto"/>
        <w:rPr>
          <w:szCs w:val="22"/>
        </w:rPr>
      </w:pPr>
      <w:r>
        <w:rPr>
          <w:bCs/>
          <w:szCs w:val="22"/>
        </w:rPr>
        <w:t xml:space="preserve"> </w:t>
      </w:r>
      <w:r w:rsidRPr="00992B26">
        <w:rPr>
          <w:bCs/>
          <w:szCs w:val="22"/>
        </w:rPr>
        <w:t xml:space="preserve">vypracování projektové dokumentace </w:t>
      </w:r>
      <w:r w:rsidR="0095012B">
        <w:rPr>
          <w:szCs w:val="22"/>
        </w:rPr>
        <w:t xml:space="preserve">ve stupni dokumentace DUSP v rozsahu předpokládaných stavebních objektů </w:t>
      </w:r>
      <w:r w:rsidR="0095012B">
        <w:rPr>
          <w:bCs/>
          <w:szCs w:val="22"/>
        </w:rPr>
        <w:t xml:space="preserve">v souladu se zadávacími podmínkami veřejné zakázky </w:t>
      </w:r>
      <w:r w:rsidR="007A09F5">
        <w:rPr>
          <w:bCs/>
          <w:szCs w:val="22"/>
        </w:rPr>
        <w:t>v</w:t>
      </w:r>
      <w:r w:rsidR="007A09F5" w:rsidRPr="007A09F5">
        <w:rPr>
          <w:bCs/>
          <w:szCs w:val="22"/>
        </w:rPr>
        <w:t>ymezen</w:t>
      </w:r>
      <w:r w:rsidR="007A09F5">
        <w:rPr>
          <w:bCs/>
          <w:szCs w:val="22"/>
        </w:rPr>
        <w:t>ých v</w:t>
      </w:r>
      <w:r w:rsidR="007A09F5" w:rsidRPr="007A09F5">
        <w:rPr>
          <w:bCs/>
          <w:szCs w:val="22"/>
        </w:rPr>
        <w:t xml:space="preserve"> předmětu plnění zakázky pro zadavatele č. 2</w:t>
      </w:r>
      <w:r w:rsidR="0095012B">
        <w:rPr>
          <w:bCs/>
          <w:szCs w:val="22"/>
        </w:rPr>
        <w:t xml:space="preserve"> a nabídkou Zhotovitele podanou do Řízení veřejné zakázky</w:t>
      </w:r>
    </w:p>
    <w:p w14:paraId="51427481" w14:textId="249B8F93" w:rsidR="00992B26" w:rsidRPr="00992B26" w:rsidRDefault="00992B26" w:rsidP="00992B26">
      <w:pPr>
        <w:pStyle w:val="Odstavecseseznamem"/>
        <w:numPr>
          <w:ilvl w:val="0"/>
          <w:numId w:val="33"/>
        </w:numPr>
        <w:ind w:left="284" w:hanging="142"/>
        <w:rPr>
          <w:rFonts w:ascii="Arial" w:hAnsi="Arial" w:cs="Arial"/>
          <w:bCs/>
          <w:sz w:val="22"/>
          <w:szCs w:val="22"/>
        </w:rPr>
      </w:pPr>
      <w:r w:rsidRPr="00992B26">
        <w:rPr>
          <w:rFonts w:ascii="Arial" w:hAnsi="Arial" w:cs="Arial"/>
          <w:bCs/>
          <w:sz w:val="22"/>
          <w:szCs w:val="22"/>
        </w:rPr>
        <w:t>zajištění všech povolení potřebných k vlastní realizaci kompletních stavebních prací a zajištění kladných vyjádření a stanovisek všech dotčených orgánů pro podání řádných žádostí o vydání SP k příslušnému úřadu včetně všech požadovaných příloh</w:t>
      </w:r>
    </w:p>
    <w:p w14:paraId="47A82346" w14:textId="77777777"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185E1264" w14:textId="77777777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6BF4579F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</w:t>
      </w:r>
    </w:p>
    <w:p w14:paraId="17D2720A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7F6DA619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2C89FD53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44C836E3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14:paraId="4FEE8538" w14:textId="77777777" w:rsidR="00FA4E4C" w:rsidRPr="001A69C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lastRenderedPageBreak/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0C799E9F" w14:textId="77777777" w:rsidR="00FA4E4C" w:rsidRPr="00296561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hotovitele tak, aby bylo možno v rámci PDPS vytvořit řezy po 20 m a v místě </w:t>
      </w:r>
      <w:r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14:paraId="30C6F51B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5BB5E140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6B8F4949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72FB6B14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3247DE52" w14:textId="77777777" w:rsidR="00FA4E4C" w:rsidRPr="00BC7036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a povodňový </w:t>
      </w:r>
      <w:r w:rsidRPr="001742AD">
        <w:rPr>
          <w:rFonts w:ascii="Arial" w:hAnsi="Arial" w:cs="Arial"/>
          <w:bCs/>
          <w:sz w:val="22"/>
          <w:szCs w:val="22"/>
        </w:rPr>
        <w:t>plán</w:t>
      </w:r>
    </w:p>
    <w:p w14:paraId="0A28B39A" w14:textId="77777777" w:rsidR="00FA4E4C" w:rsidRPr="007C190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567EDD2E" w14:textId="569F8A47" w:rsidR="00BF4BA2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41889EF5" w14:textId="58BB067B" w:rsidR="007E01AE" w:rsidRDefault="007E01AE" w:rsidP="007E01AE">
      <w:pPr>
        <w:ind w:left="142"/>
        <w:jc w:val="both"/>
        <w:rPr>
          <w:rFonts w:ascii="Arial" w:hAnsi="Arial" w:cs="Arial"/>
          <w:bCs/>
          <w:sz w:val="22"/>
          <w:szCs w:val="22"/>
        </w:rPr>
      </w:pPr>
    </w:p>
    <w:p w14:paraId="206D92F7" w14:textId="77777777" w:rsidR="007E01AE" w:rsidRPr="004370F9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číslo osvědčení </w:t>
      </w:r>
      <w:r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>
        <w:rPr>
          <w:rFonts w:ascii="Arial" w:hAnsi="Arial" w:cs="Arial"/>
          <w:bCs/>
          <w:sz w:val="22"/>
          <w:szCs w:val="22"/>
        </w:rPr>
        <w:t xml:space="preserve"> tel.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</w:t>
      </w:r>
      <w:r>
        <w:rPr>
          <w:rFonts w:ascii="Arial" w:hAnsi="Arial" w:cs="Arial"/>
          <w:bCs/>
          <w:sz w:val="22"/>
          <w:szCs w:val="22"/>
        </w:rPr>
        <w:t xml:space="preserve">. Uzavřením této smlouvy je uvedená osoba jmenována koordinátorem BOZP pro fázi přípravy stavby. Jeho odměna je součástí ceny dle čl. </w:t>
      </w:r>
      <w:proofErr w:type="gramStart"/>
      <w:r>
        <w:rPr>
          <w:rFonts w:ascii="Arial" w:hAnsi="Arial" w:cs="Arial"/>
          <w:bCs/>
          <w:sz w:val="22"/>
          <w:szCs w:val="22"/>
        </w:rPr>
        <w:t>4.4. této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smlouvy. Tuto osobu je z</w:t>
      </w:r>
      <w:r>
        <w:rPr>
          <w:rFonts w:ascii="Arial" w:hAnsi="Arial" w:cs="Arial"/>
          <w:sz w:val="22"/>
          <w:szCs w:val="22"/>
        </w:rPr>
        <w:t>hotovitel</w:t>
      </w:r>
      <w:r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>
        <w:rPr>
          <w:rFonts w:ascii="Arial" w:hAnsi="Arial" w:cs="Arial"/>
          <w:sz w:val="22"/>
          <w:szCs w:val="22"/>
        </w:rPr>
        <w:t>objednatele</w:t>
      </w:r>
      <w:r w:rsidRPr="005C477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změnit.</w:t>
      </w:r>
      <w:r w:rsidRPr="005C477F">
        <w:rPr>
          <w:rFonts w:ascii="Arial" w:hAnsi="Arial" w:cs="Arial"/>
          <w:sz w:val="22"/>
          <w:szCs w:val="22"/>
        </w:rPr>
        <w:t xml:space="preserve"> </w:t>
      </w:r>
    </w:p>
    <w:p w14:paraId="5BF81D6D" w14:textId="77777777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88DD821" w14:textId="77777777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Předpokládaný rozsah stavebních objektů:</w:t>
      </w:r>
    </w:p>
    <w:p w14:paraId="1D9ECC1D" w14:textId="47D45859" w:rsidR="00AB1A71" w:rsidRPr="00AB1A71" w:rsidRDefault="00AB1A71" w:rsidP="00AB1A71">
      <w:pPr>
        <w:pStyle w:val="4seznam"/>
        <w:numPr>
          <w:ilvl w:val="3"/>
          <w:numId w:val="43"/>
        </w:numPr>
        <w:tabs>
          <w:tab w:val="clear" w:pos="1474"/>
        </w:tabs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rekonstrukce chodníků podél </w:t>
      </w:r>
      <w:r w:rsidRPr="00FC5954">
        <w:rPr>
          <w:rFonts w:ascii="Arial" w:hAnsi="Arial" w:cs="Arial"/>
        </w:rPr>
        <w:t>silnice III/4094 ul. Masarykova</w:t>
      </w:r>
      <w:r>
        <w:rPr>
          <w:rFonts w:ascii="Arial" w:hAnsi="Arial" w:cs="Arial"/>
        </w:rPr>
        <w:t xml:space="preserve"> včetně zřízení parkovacích stání</w:t>
      </w:r>
      <w:r w:rsidRPr="00AB1A71">
        <w:rPr>
          <w:rFonts w:ascii="Arial" w:hAnsi="Arial" w:cs="Arial"/>
        </w:rPr>
        <w:t xml:space="preserve"> (od křižovatky s ul. Štítného po křižovatku s ul. Jakuba Jelínka)</w:t>
      </w:r>
    </w:p>
    <w:p w14:paraId="700925FC" w14:textId="03E4B9D2" w:rsidR="00AB1A71" w:rsidRDefault="00AB1A71" w:rsidP="00AB1A71">
      <w:pPr>
        <w:pStyle w:val="4seznam"/>
        <w:numPr>
          <w:ilvl w:val="3"/>
          <w:numId w:val="43"/>
        </w:numPr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rekonstrukce chodníků podél </w:t>
      </w:r>
      <w:r w:rsidRPr="00FC5954">
        <w:rPr>
          <w:rFonts w:ascii="Arial" w:hAnsi="Arial" w:cs="Arial"/>
        </w:rPr>
        <w:t xml:space="preserve">silnice II/409 </w:t>
      </w:r>
      <w:r>
        <w:rPr>
          <w:rFonts w:ascii="Arial" w:hAnsi="Arial" w:cs="Arial"/>
        </w:rPr>
        <w:t>včetně zřízení parkovacích stání</w:t>
      </w:r>
      <w:r w:rsidR="00174092">
        <w:rPr>
          <w:rFonts w:ascii="Arial" w:hAnsi="Arial" w:cs="Arial"/>
        </w:rPr>
        <w:t xml:space="preserve"> (</w:t>
      </w:r>
      <w:r w:rsidR="00174092" w:rsidRPr="00FC5954">
        <w:rPr>
          <w:rFonts w:ascii="Arial" w:hAnsi="Arial" w:cs="Arial"/>
        </w:rPr>
        <w:t>od křižovatky s ul. Jakuba Jelínka po křižovatku s ul. V Oboře)</w:t>
      </w:r>
    </w:p>
    <w:p w14:paraId="2A033041" w14:textId="7843ED95" w:rsidR="00AB1A71" w:rsidRDefault="00AB1A71" w:rsidP="00AB1A71">
      <w:pPr>
        <w:pStyle w:val="4seznam"/>
        <w:numPr>
          <w:ilvl w:val="3"/>
          <w:numId w:val="43"/>
        </w:numPr>
        <w:ind w:left="851"/>
        <w:rPr>
          <w:rFonts w:ascii="Arial" w:hAnsi="Arial" w:cs="Arial"/>
        </w:rPr>
      </w:pPr>
      <w:r>
        <w:rPr>
          <w:rFonts w:ascii="Arial" w:hAnsi="Arial" w:cs="Arial"/>
        </w:rPr>
        <w:t>odvodnění komunikací (chodníků a ploch parkovacích stání), odvodnění nemovitostí (zaústění dešťových svodů do kanalizace)</w:t>
      </w:r>
    </w:p>
    <w:p w14:paraId="575F0341" w14:textId="77777777" w:rsidR="00AB1A71" w:rsidRDefault="00AB1A71" w:rsidP="00AB1A71">
      <w:pPr>
        <w:pStyle w:val="4seznam"/>
        <w:numPr>
          <w:ilvl w:val="3"/>
          <w:numId w:val="43"/>
        </w:numPr>
        <w:ind w:left="851"/>
        <w:rPr>
          <w:rFonts w:ascii="Arial" w:hAnsi="Arial" w:cs="Arial"/>
        </w:rPr>
      </w:pPr>
      <w:r>
        <w:rPr>
          <w:rFonts w:ascii="Arial" w:hAnsi="Arial" w:cs="Arial"/>
        </w:rPr>
        <w:t>zřízení přechodů pro chodce vč. nasvětlení</w:t>
      </w:r>
    </w:p>
    <w:p w14:paraId="730CC60D" w14:textId="77777777" w:rsidR="00AB1A71" w:rsidRDefault="00AB1A71" w:rsidP="00AB1A71">
      <w:pPr>
        <w:pStyle w:val="4seznam"/>
        <w:numPr>
          <w:ilvl w:val="3"/>
          <w:numId w:val="43"/>
        </w:numPr>
        <w:ind w:left="851"/>
        <w:rPr>
          <w:rFonts w:ascii="Arial" w:hAnsi="Arial" w:cs="Arial"/>
        </w:rPr>
      </w:pPr>
      <w:r>
        <w:rPr>
          <w:rFonts w:ascii="Arial" w:hAnsi="Arial" w:cs="Arial"/>
        </w:rPr>
        <w:t>veřejné osvětlení</w:t>
      </w:r>
    </w:p>
    <w:p w14:paraId="4C16E113" w14:textId="77777777" w:rsidR="00AB1A71" w:rsidRDefault="00AB1A71" w:rsidP="00AB1A71">
      <w:pPr>
        <w:pStyle w:val="4seznam"/>
        <w:numPr>
          <w:ilvl w:val="3"/>
          <w:numId w:val="43"/>
        </w:numPr>
        <w:ind w:left="851"/>
        <w:rPr>
          <w:rFonts w:ascii="Arial" w:hAnsi="Arial" w:cs="Arial"/>
        </w:rPr>
      </w:pPr>
      <w:r>
        <w:rPr>
          <w:rFonts w:ascii="Arial" w:hAnsi="Arial" w:cs="Arial"/>
        </w:rPr>
        <w:t>vegetační úpravy</w:t>
      </w:r>
    </w:p>
    <w:p w14:paraId="24C57596" w14:textId="77777777" w:rsidR="00AB1A71" w:rsidRDefault="00AB1A71" w:rsidP="00AB1A71">
      <w:pPr>
        <w:pStyle w:val="4seznam"/>
        <w:numPr>
          <w:ilvl w:val="3"/>
          <w:numId w:val="43"/>
        </w:numPr>
        <w:ind w:left="851"/>
        <w:rPr>
          <w:rFonts w:ascii="Arial" w:hAnsi="Arial" w:cs="Arial"/>
        </w:rPr>
      </w:pPr>
      <w:r>
        <w:rPr>
          <w:rFonts w:ascii="Arial" w:hAnsi="Arial" w:cs="Arial"/>
        </w:rPr>
        <w:t>metropolitní síť</w:t>
      </w:r>
    </w:p>
    <w:p w14:paraId="463CD39C" w14:textId="77777777" w:rsidR="00AB1A71" w:rsidRDefault="00AB1A71" w:rsidP="00AB1A71">
      <w:pPr>
        <w:pStyle w:val="4seznam"/>
        <w:numPr>
          <w:ilvl w:val="3"/>
          <w:numId w:val="43"/>
        </w:numPr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trvalé dopravní značení </w:t>
      </w:r>
    </w:p>
    <w:p w14:paraId="65EDF796" w14:textId="0B0D021B" w:rsidR="00174092" w:rsidRPr="00174092" w:rsidRDefault="00174092" w:rsidP="00174092">
      <w:pPr>
        <w:pStyle w:val="Odstavecseseznamem"/>
        <w:numPr>
          <w:ilvl w:val="3"/>
          <w:numId w:val="43"/>
        </w:numPr>
        <w:tabs>
          <w:tab w:val="clear" w:pos="1474"/>
        </w:tabs>
        <w:ind w:left="851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174092">
        <w:rPr>
          <w:rFonts w:ascii="Arial" w:eastAsia="Calibri" w:hAnsi="Arial" w:cs="Arial"/>
          <w:iCs/>
          <w:sz w:val="22"/>
          <w:szCs w:val="22"/>
          <w:lang w:eastAsia="en-US"/>
        </w:rPr>
        <w:t>projektová dokumentace bude dále obsahovat plán BOZP</w:t>
      </w:r>
    </w:p>
    <w:p w14:paraId="139AD396" w14:textId="77777777" w:rsidR="00FA4E4C" w:rsidRP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5B3EC46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527BF78B" w14:textId="4CCEE29A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7E01AE">
        <w:rPr>
          <w:rFonts w:ascii="Arial" w:hAnsi="Arial" w:cs="Arial"/>
          <w:bCs/>
          <w:sz w:val="22"/>
          <w:szCs w:val="22"/>
        </w:rPr>
        <w:t>U</w:t>
      </w:r>
      <w:r w:rsidR="00B449FD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78D47F96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B2F9382" w14:textId="77777777"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515D64">
        <w:rPr>
          <w:rFonts w:ascii="Arial" w:hAnsi="Arial" w:cs="Arial"/>
          <w:bCs/>
          <w:sz w:val="22"/>
          <w:szCs w:val="22"/>
        </w:rPr>
        <w:t xml:space="preserve">společného územního a </w:t>
      </w:r>
      <w:r w:rsidR="00B37EFF">
        <w:rPr>
          <w:rFonts w:ascii="Arial" w:hAnsi="Arial" w:cs="Arial"/>
          <w:bCs/>
          <w:sz w:val="22"/>
          <w:szCs w:val="22"/>
        </w:rPr>
        <w:t>stavebního povolení</w:t>
      </w:r>
    </w:p>
    <w:p w14:paraId="3B3A9900" w14:textId="77777777"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520C665F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40C02E64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515D64">
        <w:rPr>
          <w:rFonts w:ascii="Arial" w:hAnsi="Arial" w:cs="Arial"/>
          <w:bCs/>
          <w:sz w:val="22"/>
          <w:szCs w:val="22"/>
        </w:rPr>
        <w:t xml:space="preserve">společného územního a </w:t>
      </w:r>
      <w:r w:rsidR="00B449FD">
        <w:rPr>
          <w:rFonts w:ascii="Arial" w:hAnsi="Arial" w:cs="Arial"/>
          <w:bCs/>
          <w:sz w:val="22"/>
          <w:szCs w:val="22"/>
        </w:rPr>
        <w:t>stavebního povolení</w:t>
      </w:r>
      <w:r>
        <w:rPr>
          <w:rFonts w:ascii="Arial" w:hAnsi="Arial" w:cs="Arial"/>
          <w:bCs/>
          <w:sz w:val="22"/>
          <w:szCs w:val="22"/>
        </w:rPr>
        <w:t xml:space="preserve"> vč. všech příloh (s potvrze</w:t>
      </w:r>
      <w:r w:rsidR="006832D3">
        <w:rPr>
          <w:rFonts w:ascii="Arial" w:hAnsi="Arial" w:cs="Arial"/>
          <w:bCs/>
          <w:sz w:val="22"/>
          <w:szCs w:val="22"/>
        </w:rPr>
        <w:t>ním o přijetí na příslušném MÚ)</w:t>
      </w:r>
    </w:p>
    <w:p w14:paraId="27C0910A" w14:textId="77777777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2188F6E4" w14:textId="77777777" w:rsidR="005F166B" w:rsidRPr="002D69EC" w:rsidRDefault="005F166B" w:rsidP="005F166B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1E743C88" w14:textId="1AFCF7A1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7E01AE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FA4E4C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i 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7E01AE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 xml:space="preserve">SP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6C42ED9E" w14:textId="7BE0D40B" w:rsidR="00922D41" w:rsidRDefault="00922D4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B33B62F" w14:textId="7CBC5CBA" w:rsidR="00367159" w:rsidRDefault="00367159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13E434E" w14:textId="77777777" w:rsidR="00367159" w:rsidRDefault="00367159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EA2B9C9" w14:textId="77777777" w:rsidR="005F166B" w:rsidRPr="002D69EC" w:rsidRDefault="005F166B" w:rsidP="00047A9B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3BE49BC" w14:textId="77777777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lastRenderedPageBreak/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společného územního a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1C030A">
        <w:rPr>
          <w:rFonts w:ascii="Arial" w:hAnsi="Arial" w:cs="Arial"/>
          <w:b/>
          <w:bCs/>
          <w:i/>
          <w:sz w:val="22"/>
          <w:szCs w:val="22"/>
          <w:u w:val="single"/>
        </w:rPr>
        <w:t>stavebního</w:t>
      </w:r>
      <w:r w:rsidR="008E6D2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14:paraId="561F727C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0F77D9F0" w14:textId="77777777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="001B743F">
        <w:rPr>
          <w:rFonts w:ascii="Arial" w:hAnsi="Arial" w:cs="Arial"/>
          <w:spacing w:val="-4"/>
          <w:sz w:val="22"/>
          <w:szCs w:val="22"/>
        </w:rPr>
        <w:t xml:space="preserve">společného územního a stavebního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1B743F">
        <w:rPr>
          <w:rFonts w:ascii="Arial" w:hAnsi="Arial" w:cs="Arial"/>
          <w:sz w:val="22"/>
          <w:szCs w:val="22"/>
        </w:rPr>
        <w:t xml:space="preserve">společného územního a </w:t>
      </w:r>
      <w:r w:rsidRPr="00F74F1B">
        <w:rPr>
          <w:rFonts w:ascii="Arial" w:hAnsi="Arial" w:cs="Arial"/>
          <w:sz w:val="22"/>
          <w:szCs w:val="22"/>
        </w:rPr>
        <w:t>stavební</w:t>
      </w:r>
      <w:r w:rsidR="00E225B8">
        <w:rPr>
          <w:rFonts w:ascii="Arial" w:hAnsi="Arial" w:cs="Arial"/>
          <w:sz w:val="22"/>
          <w:szCs w:val="22"/>
        </w:rPr>
        <w:t xml:space="preserve">ho 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03F08C55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443893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5A3B32DF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2C1B7C31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5781BD9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5BD12893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20E79F4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069445C" w14:textId="77777777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6170322C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841AE07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7ABE0946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776AE40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4F07B5C6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5D555AD" w14:textId="777777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1444CB81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E3FDEDE" w14:textId="26DCE330" w:rsidR="00975028" w:rsidRPr="00F74F1B" w:rsidRDefault="007E01AE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A0233B">
        <w:rPr>
          <w:rFonts w:ascii="Arial" w:hAnsi="Arial" w:cs="Arial"/>
          <w:sz w:val="22"/>
          <w:szCs w:val="22"/>
        </w:rPr>
        <w:t xml:space="preserve"> 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6355BDAB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B5A2CD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14:paraId="7D7777F7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6B4237BD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 </w:t>
      </w:r>
    </w:p>
    <w:p w14:paraId="666134FC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A3A93F8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744B6490" w14:textId="3000B7FC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98E6F23" w14:textId="77777777" w:rsidR="007E01AE" w:rsidRPr="004425CC" w:rsidRDefault="007E01AE" w:rsidP="007E01A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fulltextové vyhledávání v těchto dokumentech v digitální podobě. Zhotovitel toto zajistí předáním dokumentů v digitální podobě v otevřených formátech se strukturou dat umožňující fulltextové vyhledávání, nebo jak v nativním (zpravidla proprietárním formátu), tak i v otevřeném formátu, není-li ve smlouvě stanoveno jinak.</w:t>
      </w:r>
    </w:p>
    <w:p w14:paraId="584A585F" w14:textId="77777777" w:rsidR="007E01AE" w:rsidRDefault="007E01AE" w:rsidP="007E01A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72D195E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5832F15B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35621177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E44E12B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037EE76C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680C193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79106C7B" w14:textId="77777777" w:rsidR="007E01AE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lastRenderedPageBreak/>
        <w:t>Označení souborů musí být takové, aby se při exportování do jedné složky logicky seřadily podle názvu.</w:t>
      </w:r>
    </w:p>
    <w:p w14:paraId="061EAF4F" w14:textId="77777777" w:rsidR="007E01AE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23830A8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20AF7766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68439C8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19A96A33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35BF761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4A2DF757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7699CC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40F7151B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61F17929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07C1F742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37375EE4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62402858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525897CD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2BC47987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B76F2A8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>
        <w:rPr>
          <w:rFonts w:ascii="Arial" w:hAnsi="Arial" w:cs="Arial"/>
          <w:bCs/>
          <w:sz w:val="22"/>
          <w:szCs w:val="22"/>
        </w:rPr>
        <w:t xml:space="preserve">, v souladu s </w:t>
      </w:r>
      <w:r w:rsidRPr="00DC4CCA">
        <w:rPr>
          <w:rFonts w:ascii="Arial" w:hAnsi="Arial" w:cs="Arial"/>
          <w:bCs/>
          <w:sz w:val="22"/>
          <w:szCs w:val="22"/>
        </w:rPr>
        <w:t>Autorizační</w:t>
      </w:r>
      <w:r>
        <w:rPr>
          <w:rFonts w:ascii="Arial" w:hAnsi="Arial" w:cs="Arial"/>
          <w:bCs/>
          <w:sz w:val="22"/>
          <w:szCs w:val="22"/>
        </w:rPr>
        <w:t>m</w:t>
      </w:r>
      <w:r w:rsidRPr="00DC4CCA">
        <w:rPr>
          <w:rFonts w:ascii="Arial" w:hAnsi="Arial" w:cs="Arial"/>
          <w:bCs/>
          <w:sz w:val="22"/>
          <w:szCs w:val="22"/>
        </w:rPr>
        <w:t xml:space="preserve"> zákon</w:t>
      </w:r>
      <w:r>
        <w:rPr>
          <w:rFonts w:ascii="Arial" w:hAnsi="Arial" w:cs="Arial"/>
          <w:bCs/>
          <w:sz w:val="22"/>
          <w:szCs w:val="22"/>
        </w:rPr>
        <w:t>em</w:t>
      </w:r>
      <w:r w:rsidRPr="00DC4CCA">
        <w:rPr>
          <w:rFonts w:ascii="Arial" w:hAnsi="Arial" w:cs="Arial"/>
          <w:bCs/>
          <w:sz w:val="22"/>
          <w:szCs w:val="22"/>
        </w:rPr>
        <w:t xml:space="preserve"> č. 360/1992 Sb.</w:t>
      </w:r>
      <w:r>
        <w:rPr>
          <w:rFonts w:ascii="Arial" w:hAnsi="Arial" w:cs="Arial"/>
          <w:bCs/>
          <w:sz w:val="22"/>
          <w:szCs w:val="22"/>
        </w:rPr>
        <w:t>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0D47DCDE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8F0EF37" w14:textId="77777777" w:rsidR="007E01AE" w:rsidRPr="00675A6F" w:rsidRDefault="007E01AE" w:rsidP="007E01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269EF89E" w14:textId="77777777" w:rsidR="007E01AE" w:rsidRDefault="007E01A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B5DCF7E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8EDCCE5" w14:textId="7777777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45DA48E7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622BAC58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407F916C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8FAB3D3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44D18C74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6062013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24093BE4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114B5C25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254E74B1" w14:textId="77777777" w:rsidR="00D6389C" w:rsidRDefault="00D6389C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131AA168" w14:textId="4531DF40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7FAEBB77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6D5AB645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4C0F6097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</w:t>
      </w:r>
      <w:r w:rsidR="00515D64">
        <w:rPr>
          <w:rFonts w:ascii="Arial" w:hAnsi="Arial" w:cs="Arial"/>
          <w:sz w:val="22"/>
          <w:szCs w:val="22"/>
        </w:rPr>
        <w:t xml:space="preserve">společným územním a </w:t>
      </w:r>
      <w:r w:rsidRPr="00F74F1B">
        <w:rPr>
          <w:rFonts w:ascii="Arial" w:hAnsi="Arial" w:cs="Arial"/>
          <w:sz w:val="22"/>
          <w:szCs w:val="22"/>
        </w:rPr>
        <w:t>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04F94D83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6B1F471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29F75FE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1225ED7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5413C6F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vyjádření k požadavkům na zvětšený rozsah stavebních prací a dodávek materiálu oproti projektové dokumentaci,</w:t>
      </w:r>
    </w:p>
    <w:p w14:paraId="15C40E27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D5FB8A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7C3B80E8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11CD44DD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0AD77A13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0772EFB1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5F620309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4E1B50C7" w14:textId="62021B6D" w:rsidR="00215613" w:rsidRDefault="004241E3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181F5F">
        <w:rPr>
          <w:rFonts w:ascii="Arial" w:hAnsi="Arial" w:cs="Arial"/>
          <w:sz w:val="22"/>
          <w:szCs w:val="22"/>
        </w:rPr>
        <w:t>4</w:t>
      </w:r>
      <w:r w:rsidR="00243D64">
        <w:rPr>
          <w:rFonts w:ascii="Arial" w:hAnsi="Arial" w:cs="Arial"/>
          <w:sz w:val="22"/>
          <w:szCs w:val="22"/>
        </w:rPr>
        <w:t>0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530C9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530C9C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14:paraId="08F6BA56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C573920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9377032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1ED7F37A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5DA44378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4241E3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 xml:space="preserve">dokumentace z důvodů nesouladu původní dokumentace s obecně závaznými právními </w:t>
      </w:r>
      <w:r w:rsidR="00515D64">
        <w:rPr>
          <w:rFonts w:ascii="Arial" w:hAnsi="Arial" w:cs="Arial"/>
          <w:spacing w:val="-6"/>
          <w:sz w:val="22"/>
          <w:szCs w:val="22"/>
          <w:lang w:eastAsia="ar-SA"/>
        </w:rPr>
        <w:br/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BD3C9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3CB5410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14:paraId="3A64BB6A" w14:textId="77777777"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14:paraId="45769492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14:paraId="712E6E51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14:paraId="1D4B0BFE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6317DEC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25CA210E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5662E8BB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2B873530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lastRenderedPageBreak/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</w:t>
      </w:r>
      <w:r w:rsidR="00515D64">
        <w:rPr>
          <w:rFonts w:ascii="Arial" w:hAnsi="Arial" w:cs="Arial"/>
          <w:sz w:val="22"/>
          <w:szCs w:val="22"/>
          <w:lang w:eastAsia="ar-SA"/>
        </w:rPr>
        <w:t xml:space="preserve">společného územního a </w:t>
      </w:r>
      <w:r w:rsidRPr="00F74F1B">
        <w:rPr>
          <w:rFonts w:ascii="Arial" w:hAnsi="Arial" w:cs="Arial"/>
          <w:sz w:val="22"/>
          <w:szCs w:val="22"/>
          <w:lang w:eastAsia="ar-SA"/>
        </w:rPr>
        <w:t>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7D103173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7145FFC3" w14:textId="77777777"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2571C6C4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18E30879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58C8D76F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BFD901F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98EC416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35055D21" w14:textId="12DF380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515D64">
        <w:rPr>
          <w:rFonts w:ascii="Arial" w:hAnsi="Arial" w:cs="Arial"/>
          <w:sz w:val="22"/>
          <w:szCs w:val="22"/>
          <w:lang w:val="pl-PL"/>
        </w:rPr>
        <w:t>USP</w:t>
      </w:r>
      <w:r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C00973" w:rsidRPr="00DC2CB5">
        <w:rPr>
          <w:rFonts w:ascii="Arial" w:hAnsi="Arial" w:cs="Arial"/>
          <w:sz w:val="22"/>
          <w:szCs w:val="22"/>
          <w:lang w:val="pl-PL"/>
        </w:rPr>
        <w:t>3</w:t>
      </w:r>
      <w:r w:rsidR="00BE14FD">
        <w:rPr>
          <w:rFonts w:ascii="Arial" w:hAnsi="Arial" w:cs="Arial"/>
          <w:sz w:val="22"/>
          <w:szCs w:val="22"/>
          <w:lang w:val="pl-PL"/>
        </w:rPr>
        <w:t>0</w:t>
      </w:r>
      <w:r w:rsidR="004630B0" w:rsidRPr="00DC2CB5">
        <w:rPr>
          <w:rFonts w:ascii="Arial" w:hAnsi="Arial" w:cs="Arial"/>
          <w:sz w:val="22"/>
          <w:szCs w:val="22"/>
          <w:lang w:val="pl-PL"/>
        </w:rPr>
        <w:t xml:space="preserve">. </w:t>
      </w:r>
      <w:r w:rsidR="00610F69" w:rsidRPr="00DC2CB5">
        <w:rPr>
          <w:rFonts w:ascii="Arial" w:hAnsi="Arial" w:cs="Arial"/>
          <w:sz w:val="22"/>
          <w:szCs w:val="22"/>
          <w:lang w:val="pl-PL"/>
        </w:rPr>
        <w:t>1</w:t>
      </w:r>
      <w:r w:rsidR="00BE14FD">
        <w:rPr>
          <w:rFonts w:ascii="Arial" w:hAnsi="Arial" w:cs="Arial"/>
          <w:sz w:val="22"/>
          <w:szCs w:val="22"/>
          <w:lang w:val="pl-PL"/>
        </w:rPr>
        <w:t>1</w:t>
      </w:r>
      <w:r w:rsidR="004630B0" w:rsidRPr="00DC2CB5">
        <w:rPr>
          <w:rFonts w:ascii="Arial" w:hAnsi="Arial" w:cs="Arial"/>
          <w:sz w:val="22"/>
          <w:szCs w:val="22"/>
          <w:lang w:val="pl-PL"/>
        </w:rPr>
        <w:t>. 202</w:t>
      </w:r>
      <w:r w:rsidR="00610F69" w:rsidRPr="00DC2CB5">
        <w:rPr>
          <w:rFonts w:ascii="Arial" w:hAnsi="Arial" w:cs="Arial"/>
          <w:sz w:val="22"/>
          <w:szCs w:val="22"/>
          <w:lang w:val="pl-PL"/>
        </w:rPr>
        <w:t>3</w:t>
      </w:r>
    </w:p>
    <w:p w14:paraId="29D28C5D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0D5F894E" w14:textId="77777777" w:rsidR="00515D64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>
        <w:rPr>
          <w:rFonts w:ascii="Arial" w:hAnsi="Arial" w:cs="Arial"/>
          <w:sz w:val="22"/>
          <w:szCs w:val="22"/>
          <w:lang w:val="pl-PL"/>
        </w:rPr>
        <w:t xml:space="preserve">pravomocného </w:t>
      </w:r>
      <w:r w:rsidR="00515D64">
        <w:rPr>
          <w:rFonts w:ascii="Arial" w:hAnsi="Arial" w:cs="Arial"/>
          <w:sz w:val="22"/>
          <w:szCs w:val="22"/>
          <w:lang w:val="pl-PL"/>
        </w:rPr>
        <w:t>společného územního a stavebního povolení</w:t>
      </w:r>
    </w:p>
    <w:p w14:paraId="25232DAF" w14:textId="08D87FEB" w:rsidR="00720E33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b)</w:t>
      </w:r>
      <w:r>
        <w:rPr>
          <w:rFonts w:ascii="Arial" w:hAnsi="Arial" w:cs="Arial"/>
          <w:sz w:val="22"/>
          <w:szCs w:val="22"/>
          <w:lang w:val="pl-PL"/>
        </w:rPr>
        <w:tab/>
      </w:r>
      <w:r w:rsidR="00515D64">
        <w:rPr>
          <w:rFonts w:ascii="Arial" w:hAnsi="Arial" w:cs="Arial"/>
          <w:sz w:val="22"/>
          <w:szCs w:val="22"/>
          <w:lang w:val="pl-PL"/>
        </w:rPr>
        <w:tab/>
      </w:r>
      <w:r w:rsidR="00515D64">
        <w:rPr>
          <w:rFonts w:ascii="Arial" w:hAnsi="Arial" w:cs="Arial"/>
          <w:sz w:val="22"/>
          <w:szCs w:val="22"/>
          <w:lang w:val="pl-PL"/>
        </w:rPr>
        <w:tab/>
      </w:r>
      <w:r w:rsidR="004630B0">
        <w:rPr>
          <w:rFonts w:ascii="Arial" w:hAnsi="Arial" w:cs="Arial"/>
          <w:sz w:val="22"/>
          <w:szCs w:val="22"/>
          <w:lang w:val="pl-PL"/>
        </w:rPr>
        <w:t xml:space="preserve">do </w:t>
      </w:r>
      <w:r w:rsidR="00DC2CB5">
        <w:rPr>
          <w:rFonts w:ascii="Arial" w:hAnsi="Arial" w:cs="Arial"/>
          <w:sz w:val="22"/>
          <w:szCs w:val="22"/>
          <w:lang w:val="pl-PL"/>
        </w:rPr>
        <w:t>30</w:t>
      </w:r>
      <w:r w:rsidR="00C00973" w:rsidRPr="00DC2CB5">
        <w:rPr>
          <w:rFonts w:ascii="Arial" w:hAnsi="Arial" w:cs="Arial"/>
          <w:sz w:val="22"/>
          <w:szCs w:val="22"/>
          <w:lang w:val="pl-PL"/>
        </w:rPr>
        <w:t xml:space="preserve">. </w:t>
      </w:r>
      <w:r w:rsidR="00BE14FD">
        <w:rPr>
          <w:rFonts w:ascii="Arial" w:hAnsi="Arial" w:cs="Arial"/>
          <w:sz w:val="22"/>
          <w:szCs w:val="22"/>
          <w:lang w:val="pl-PL"/>
        </w:rPr>
        <w:t>5</w:t>
      </w:r>
      <w:r w:rsidR="004630B0" w:rsidRPr="00DC2CB5">
        <w:rPr>
          <w:rFonts w:ascii="Arial" w:hAnsi="Arial" w:cs="Arial"/>
          <w:sz w:val="22"/>
          <w:szCs w:val="22"/>
          <w:lang w:val="pl-PL"/>
        </w:rPr>
        <w:t>.</w:t>
      </w:r>
      <w:r w:rsidR="00C00973" w:rsidRPr="00DC2CB5">
        <w:rPr>
          <w:rFonts w:ascii="Arial" w:hAnsi="Arial" w:cs="Arial"/>
          <w:sz w:val="22"/>
          <w:szCs w:val="22"/>
          <w:lang w:val="pl-PL"/>
        </w:rPr>
        <w:t xml:space="preserve"> 202</w:t>
      </w:r>
      <w:r w:rsidR="00DC2CB5" w:rsidRPr="00DC2CB5">
        <w:rPr>
          <w:rFonts w:ascii="Arial" w:hAnsi="Arial" w:cs="Arial"/>
          <w:sz w:val="22"/>
          <w:szCs w:val="22"/>
          <w:lang w:val="pl-PL"/>
        </w:rPr>
        <w:t>4</w:t>
      </w:r>
    </w:p>
    <w:p w14:paraId="519C5CD4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6A20B14" w14:textId="77777777" w:rsidR="00E51256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>
        <w:rPr>
          <w:rFonts w:ascii="Arial" w:hAnsi="Arial" w:cs="Arial"/>
          <w:spacing w:val="-6"/>
          <w:sz w:val="22"/>
          <w:szCs w:val="22"/>
          <w:lang w:val="pl-PL"/>
        </w:rPr>
        <w:t>PDPS vč. soupisu prací a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6A3E2C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418FE4D8" w14:textId="111E5CA5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020AC6">
        <w:rPr>
          <w:rFonts w:ascii="Arial" w:hAnsi="Arial" w:cs="Arial"/>
          <w:sz w:val="22"/>
          <w:szCs w:val="22"/>
          <w:lang w:val="pl-PL"/>
        </w:rPr>
        <w:t>odst. 2.</w:t>
      </w:r>
      <w:r w:rsidR="00BB77B5">
        <w:rPr>
          <w:rFonts w:ascii="Arial" w:hAnsi="Arial" w:cs="Arial"/>
          <w:sz w:val="22"/>
          <w:szCs w:val="22"/>
          <w:lang w:val="pl-PL"/>
        </w:rPr>
        <w:t>2</w:t>
      </w:r>
      <w:r w:rsidR="00BB77B5"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95404B">
        <w:rPr>
          <w:rFonts w:ascii="Arial" w:hAnsi="Arial" w:cs="Arial"/>
          <w:sz w:val="22"/>
          <w:szCs w:val="22"/>
          <w:lang w:val="pl-PL"/>
        </w:rPr>
        <w:t>c</w:t>
      </w:r>
      <w:r w:rsidR="00BB77B5" w:rsidRPr="00020AC6">
        <w:rPr>
          <w:rFonts w:ascii="Arial" w:hAnsi="Arial" w:cs="Arial"/>
          <w:sz w:val="22"/>
          <w:szCs w:val="22"/>
          <w:lang w:val="pl-PL"/>
        </w:rPr>
        <w:t>)</w:t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C00973">
        <w:rPr>
          <w:rFonts w:ascii="Arial" w:hAnsi="Arial" w:cs="Arial"/>
          <w:sz w:val="22"/>
          <w:szCs w:val="22"/>
          <w:lang w:val="pl-PL"/>
        </w:rPr>
        <w:t xml:space="preserve">do </w:t>
      </w:r>
      <w:r w:rsidR="00C00973" w:rsidRPr="00DC2CB5">
        <w:rPr>
          <w:rFonts w:ascii="Arial" w:hAnsi="Arial" w:cs="Arial"/>
          <w:sz w:val="22"/>
          <w:szCs w:val="22"/>
          <w:lang w:val="pl-PL"/>
        </w:rPr>
        <w:t>3</w:t>
      </w:r>
      <w:r w:rsidR="00BE14FD">
        <w:rPr>
          <w:rFonts w:ascii="Arial" w:hAnsi="Arial" w:cs="Arial"/>
          <w:sz w:val="22"/>
          <w:szCs w:val="22"/>
          <w:lang w:val="pl-PL"/>
        </w:rPr>
        <w:t>0</w:t>
      </w:r>
      <w:bookmarkStart w:id="0" w:name="_GoBack"/>
      <w:bookmarkEnd w:id="0"/>
      <w:r w:rsidR="00C00973" w:rsidRPr="00DC2CB5">
        <w:rPr>
          <w:rFonts w:ascii="Arial" w:hAnsi="Arial" w:cs="Arial"/>
          <w:sz w:val="22"/>
          <w:szCs w:val="22"/>
          <w:lang w:val="pl-PL"/>
        </w:rPr>
        <w:t xml:space="preserve">. </w:t>
      </w:r>
      <w:r w:rsidR="00BE14FD">
        <w:rPr>
          <w:rFonts w:ascii="Arial" w:hAnsi="Arial" w:cs="Arial"/>
          <w:sz w:val="22"/>
          <w:szCs w:val="22"/>
          <w:lang w:val="pl-PL"/>
        </w:rPr>
        <w:t>9</w:t>
      </w:r>
      <w:r w:rsidR="00C00973" w:rsidRPr="00DC2CB5">
        <w:rPr>
          <w:rFonts w:ascii="Arial" w:hAnsi="Arial" w:cs="Arial"/>
          <w:sz w:val="22"/>
          <w:szCs w:val="22"/>
          <w:lang w:val="pl-PL"/>
        </w:rPr>
        <w:t>. 202</w:t>
      </w:r>
      <w:r w:rsidR="00DC2CB5" w:rsidRPr="00DC2CB5">
        <w:rPr>
          <w:rFonts w:ascii="Arial" w:hAnsi="Arial" w:cs="Arial"/>
          <w:sz w:val="22"/>
          <w:szCs w:val="22"/>
          <w:lang w:val="pl-PL"/>
        </w:rPr>
        <w:t>4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484AFF92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003B5A5C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006387E" w14:textId="77777777" w:rsidR="00BB77B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</w:p>
    <w:p w14:paraId="0A1E2DD8" w14:textId="288BEF61" w:rsidR="00672155" w:rsidRDefault="00BB77B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 w:rsidR="00E51256">
        <w:rPr>
          <w:rFonts w:ascii="Arial" w:hAnsi="Arial" w:cs="Arial"/>
          <w:spacing w:val="-6"/>
          <w:sz w:val="22"/>
          <w:szCs w:val="22"/>
          <w:lang w:val="pl-PL"/>
        </w:rPr>
        <w:t>p</w:t>
      </w:r>
      <w:r w:rsidR="00672155"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 w:rsidR="00672155"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E51256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E51256">
        <w:rPr>
          <w:rFonts w:ascii="Arial" w:hAnsi="Arial" w:cs="Arial"/>
          <w:sz w:val="22"/>
          <w:szCs w:val="22"/>
        </w:rPr>
        <w:t xml:space="preserve">společného územního a </w:t>
      </w:r>
      <w:r w:rsidR="00672155" w:rsidRPr="00F8413A">
        <w:rPr>
          <w:rFonts w:ascii="Arial" w:hAnsi="Arial" w:cs="Arial"/>
          <w:spacing w:val="-4"/>
          <w:sz w:val="22"/>
          <w:szCs w:val="22"/>
          <w:lang w:val="pl-PL"/>
        </w:rPr>
        <w:t>s</w:t>
      </w:r>
      <w:r w:rsidR="00672155">
        <w:rPr>
          <w:rFonts w:ascii="Arial" w:hAnsi="Arial" w:cs="Arial"/>
          <w:spacing w:val="-4"/>
          <w:sz w:val="22"/>
          <w:szCs w:val="22"/>
          <w:lang w:val="pl-PL"/>
        </w:rPr>
        <w:t>tavebního</w:t>
      </w:r>
      <w:r w:rsidR="00BA3E6B">
        <w:rPr>
          <w:rFonts w:ascii="Arial" w:hAnsi="Arial" w:cs="Arial"/>
          <w:spacing w:val="-4"/>
          <w:sz w:val="22"/>
          <w:szCs w:val="22"/>
          <w:lang w:val="pl-PL"/>
        </w:rPr>
        <w:t xml:space="preserve"> </w:t>
      </w:r>
      <w:r w:rsidR="00672155"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672155">
        <w:rPr>
          <w:rFonts w:ascii="Arial" w:hAnsi="Arial" w:cs="Arial"/>
          <w:sz w:val="22"/>
          <w:szCs w:val="22"/>
        </w:rPr>
        <w:tab/>
      </w:r>
    </w:p>
    <w:p w14:paraId="42D15DC4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5070A54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2A242F5B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9396CD5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3B10F8C0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523C1A2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C81C33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2EE9AC7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46B4C4B8" w14:textId="77777777"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0AD372E6" w14:textId="77777777" w:rsidR="00367159" w:rsidRDefault="00367159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7415008E" w14:textId="77777777" w:rsidR="00367159" w:rsidRDefault="00367159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1FEBAD93" w14:textId="7BDD4E62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lastRenderedPageBreak/>
        <w:t>Článek 4 – Cenové ujednání</w:t>
      </w:r>
    </w:p>
    <w:p w14:paraId="2F6E9501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0570E78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66D2F9E4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6C99A09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3F272EED" w14:textId="77777777" w:rsidR="007174F6" w:rsidRDefault="007174F6" w:rsidP="007174F6">
      <w:pPr>
        <w:pStyle w:val="Odstavecseseznamem"/>
      </w:pPr>
    </w:p>
    <w:p w14:paraId="5D4003E7" w14:textId="6D3112B4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rozsahu </w:t>
      </w:r>
      <w:r w:rsidR="00181F5F">
        <w:rPr>
          <w:rFonts w:ascii="Arial" w:hAnsi="Arial" w:cs="Arial"/>
          <w:sz w:val="22"/>
          <w:szCs w:val="22"/>
        </w:rPr>
        <w:t>12</w:t>
      </w:r>
      <w:r w:rsidR="006A67EB">
        <w:rPr>
          <w:rFonts w:ascii="Arial" w:hAnsi="Arial" w:cs="Arial"/>
          <w:sz w:val="22"/>
          <w:szCs w:val="22"/>
        </w:rPr>
        <w:t>0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</w:t>
      </w:r>
      <w:r w:rsidR="00181F5F">
        <w:rPr>
          <w:rFonts w:ascii="Arial" w:hAnsi="Arial" w:cs="Arial"/>
          <w:sz w:val="22"/>
          <w:szCs w:val="22"/>
        </w:rPr>
        <w:t>4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7BE28B88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0FDFB6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250613F9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7538FC8A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263D261B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12EBA9E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E209C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B9E626C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632B39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21F4532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64AE7D9B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326B3862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565ECA10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0D7AA61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3541EDB6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DUSP</w:t>
      </w:r>
    </w:p>
    <w:p w14:paraId="3D492B8B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3B1857D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FEE1BCF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CADAC17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DAFCAAC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2BFED392" w14:textId="77777777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 xml:space="preserve">společného územního a stavebního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6A074C85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0F8B45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305EA0B2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3947A335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0C4CFA3B" w14:textId="4427B3AA" w:rsidR="007F5A3F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14:paraId="42244731" w14:textId="77777777" w:rsidR="00AC5B9F" w:rsidRPr="00BC4ABC" w:rsidRDefault="00AC5B9F" w:rsidP="007F5A3F">
      <w:pPr>
        <w:rPr>
          <w:rFonts w:ascii="Arial" w:hAnsi="Arial" w:cs="Arial"/>
          <w:sz w:val="22"/>
          <w:szCs w:val="22"/>
          <w:u w:val="single"/>
        </w:rPr>
      </w:pPr>
    </w:p>
    <w:p w14:paraId="002851F9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25DD7B33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3CCC20C8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E1264E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2B6FB38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0D05774" w14:textId="11C96144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5A51B2F" w14:textId="08E9DB17" w:rsidR="00367159" w:rsidRDefault="00367159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E86C9BD" w14:textId="77777777" w:rsidR="00367159" w:rsidRDefault="00367159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33B7DB40" w14:textId="77777777" w:rsidR="00DA5316" w:rsidRDefault="00DA5316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14:paraId="2F63057C" w14:textId="77777777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14:paraId="04D63AB8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29976210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2F99C2A6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38CD350B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3378BF90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3A59C59D" w14:textId="77777777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20FEEAC2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E80DC55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0918A22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4A6D31DD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5A1EBA42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67DC610C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0C83F8DB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3DEEA7D3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07A92152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E700E31" w14:textId="77777777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>2.2. a), b), c), d)</w:t>
      </w:r>
      <w:ins w:id="1" w:author="Navrátilová Markéta Ing." w:date="2020-07-21T10:48:00Z">
        <w:r w:rsidR="00281ABB">
          <w:rPr>
            <w:rFonts w:ascii="Arial" w:hAnsi="Arial" w:cs="Arial"/>
            <w:sz w:val="22"/>
            <w:szCs w:val="22"/>
          </w:rPr>
          <w:t xml:space="preserve"> </w:t>
        </w:r>
      </w:ins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BDD71FA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696A472E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2D3994DE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1510C45F" w14:textId="7145F0A4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11A27AF3" w14:textId="77777777" w:rsidR="00D6389C" w:rsidRDefault="00D6389C" w:rsidP="00D6389C">
      <w:pPr>
        <w:pStyle w:val="Odstavecseseznamem"/>
      </w:pPr>
    </w:p>
    <w:p w14:paraId="3F4A1B12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18FD61F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BA45E87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7BCB4F69" w14:textId="77777777" w:rsidR="001F2993" w:rsidRDefault="001F2993" w:rsidP="001F2993">
      <w:pPr>
        <w:pStyle w:val="Odstavecseseznamem"/>
      </w:pPr>
    </w:p>
    <w:p w14:paraId="41B25E57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72D9F85C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2F19C993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0B56D277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CD4CC57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2AAFE66C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9277548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4093A51A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lastRenderedPageBreak/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7B31BB8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F3DECB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4FB6E6CA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6C0B371" w14:textId="77777777"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19B0CAA6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2E5AF88E" w14:textId="266914B7" w:rsidR="00C4146A" w:rsidRDefault="00C4146A" w:rsidP="007E01AE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E51256">
        <w:rPr>
          <w:color w:val="auto"/>
        </w:rPr>
        <w:t>Kromě povinných náležito</w:t>
      </w:r>
      <w:r w:rsidR="00DE12ED" w:rsidRPr="00E51256">
        <w:rPr>
          <w:color w:val="auto"/>
        </w:rPr>
        <w:t xml:space="preserve">stí je </w:t>
      </w:r>
      <w:r w:rsidR="004B3CC3" w:rsidRPr="00E51256">
        <w:rPr>
          <w:color w:val="auto"/>
        </w:rPr>
        <w:t>Zhotovitel</w:t>
      </w:r>
      <w:r w:rsidRPr="00E51256">
        <w:rPr>
          <w:color w:val="auto"/>
        </w:rPr>
        <w:t xml:space="preserve"> povinen uvádět v jednotlivých fakturách přesný název akce </w:t>
      </w:r>
      <w:r w:rsidR="00495E7C" w:rsidRPr="00E51256">
        <w:rPr>
          <w:b/>
          <w:color w:val="auto"/>
        </w:rPr>
        <w:t>II/</w:t>
      </w:r>
      <w:r w:rsidR="00E51256" w:rsidRPr="00E51256">
        <w:rPr>
          <w:b/>
          <w:color w:val="auto"/>
        </w:rPr>
        <w:t>409 Kamenice nad Lipou, průtah</w:t>
      </w:r>
      <w:r w:rsidR="00EE4D14" w:rsidRPr="00E51256">
        <w:rPr>
          <w:b/>
          <w:color w:val="auto"/>
        </w:rPr>
        <w:t>,</w:t>
      </w:r>
      <w:r w:rsidR="00381FC2" w:rsidRPr="00E51256">
        <w:rPr>
          <w:b/>
          <w:color w:val="auto"/>
        </w:rPr>
        <w:t xml:space="preserve"> PD</w:t>
      </w:r>
      <w:r w:rsidR="00E51256" w:rsidRPr="00E51256">
        <w:rPr>
          <w:color w:val="auto"/>
        </w:rPr>
        <w:t>.</w:t>
      </w:r>
    </w:p>
    <w:p w14:paraId="72FE268A" w14:textId="77777777" w:rsidR="00E51256" w:rsidRPr="00E51256" w:rsidRDefault="00E51256" w:rsidP="00E5125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1B197CDD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3BD7E029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3BF4F5F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3D54DE7B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BE7EEE5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0BC4BBB5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00051A" w14:textId="40BF72DF" w:rsidR="006C1540" w:rsidRPr="000426E2" w:rsidRDefault="004B3CC3" w:rsidP="000426E2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426E2">
        <w:rPr>
          <w:rFonts w:eastAsia="MS Mincho"/>
          <w:color w:val="auto"/>
        </w:rPr>
        <w:t>Zhotovitel</w:t>
      </w:r>
      <w:r w:rsidR="00C4146A" w:rsidRPr="000426E2">
        <w:rPr>
          <w:rFonts w:eastAsia="MS Mincho"/>
          <w:color w:val="auto"/>
        </w:rPr>
        <w:t xml:space="preserve"> má povinnost vystavovat daňové doklady v souladu s § 28 zákona o </w:t>
      </w:r>
      <w:r w:rsidR="004707B9" w:rsidRPr="000426E2">
        <w:rPr>
          <w:rFonts w:eastAsia="MS Mincho"/>
          <w:color w:val="auto"/>
        </w:rPr>
        <w:t>DPH</w:t>
      </w:r>
      <w:r w:rsidR="00C4146A" w:rsidRPr="000426E2">
        <w:rPr>
          <w:rFonts w:eastAsia="MS Mincho"/>
          <w:color w:val="auto"/>
        </w:rPr>
        <w:t xml:space="preserve">. </w:t>
      </w:r>
    </w:p>
    <w:p w14:paraId="320A1B01" w14:textId="77777777" w:rsidR="000426E2" w:rsidRDefault="000426E2" w:rsidP="000426E2">
      <w:pPr>
        <w:pStyle w:val="Odstavecseseznamem"/>
        <w:rPr>
          <w:b/>
        </w:rPr>
      </w:pPr>
    </w:p>
    <w:p w14:paraId="0BA6BCB7" w14:textId="77777777" w:rsidR="000426E2" w:rsidRPr="000426E2" w:rsidRDefault="000426E2" w:rsidP="000426E2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before="120" w:line="264" w:lineRule="auto"/>
        <w:textAlignment w:val="auto"/>
        <w:rPr>
          <w:b/>
        </w:rPr>
      </w:pPr>
    </w:p>
    <w:p w14:paraId="4CD092D5" w14:textId="77777777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789DCDCB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8ECCB79" w14:textId="5861D2B5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3BDD483D" w14:textId="77777777" w:rsidR="00AC5B9F" w:rsidRDefault="00AC5B9F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0F46BC00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27A6F3B7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4AE0714C" w14:textId="77777777"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</w:t>
      </w:r>
      <w:r w:rsidR="002E57D2">
        <w:rPr>
          <w:rFonts w:eastAsia="MS Mincho"/>
          <w:color w:val="auto"/>
        </w:rPr>
        <w:t>, d)</w:t>
      </w:r>
      <w:r w:rsidR="004D1855">
        <w:rPr>
          <w:rFonts w:eastAsia="MS Mincho"/>
          <w:color w:val="auto"/>
        </w:rPr>
        <w:t xml:space="preserve">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1F6744D5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C85926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3C10E25E" w14:textId="77777777" w:rsidR="009223B7" w:rsidRDefault="009223B7" w:rsidP="009223B7">
      <w:pPr>
        <w:pStyle w:val="Odstavecseseznamem"/>
      </w:pPr>
    </w:p>
    <w:p w14:paraId="6EC908A3" w14:textId="69773F40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4D2BE29A" w14:textId="77777777" w:rsidR="00D6389C" w:rsidRDefault="00D6389C" w:rsidP="00D6389C">
      <w:pPr>
        <w:pStyle w:val="Odstavecseseznamem"/>
      </w:pPr>
    </w:p>
    <w:p w14:paraId="61DCBB7C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6C1171E4" w14:textId="77777777" w:rsidR="005F7CB3" w:rsidRDefault="005F7CB3" w:rsidP="009223B7">
      <w:pPr>
        <w:pStyle w:val="Odstavecseseznamem"/>
        <w:rPr>
          <w:rFonts w:eastAsia="MS Mincho"/>
        </w:rPr>
      </w:pPr>
    </w:p>
    <w:p w14:paraId="744B1C9B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lastRenderedPageBreak/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0954BFE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A90EF1D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532334F" w14:textId="77777777" w:rsidR="009223B7" w:rsidRDefault="009223B7" w:rsidP="009223B7">
      <w:pPr>
        <w:pStyle w:val="Odstavecseseznamem"/>
        <w:rPr>
          <w:spacing w:val="2"/>
        </w:rPr>
      </w:pPr>
    </w:p>
    <w:p w14:paraId="11E721D0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6B08E04F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4E9215EF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55604691" w14:textId="77777777" w:rsidR="004A4DDB" w:rsidRDefault="004A4DD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69801339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6E56C8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31043822" w14:textId="77777777" w:rsidR="00EB784E" w:rsidRPr="003F228C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09EA4566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7B7513BF" w14:textId="77777777" w:rsidR="0060636E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14:paraId="55838158" w14:textId="77777777" w:rsidR="0060636E" w:rsidRDefault="0060636E" w:rsidP="0060636E">
      <w:pPr>
        <w:pStyle w:val="Odstavecseseznamem"/>
      </w:pPr>
    </w:p>
    <w:p w14:paraId="3105E9A8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4AE19FF5" w14:textId="77777777" w:rsidR="00EB784E" w:rsidRDefault="00EB784E" w:rsidP="00EB784E">
      <w:pPr>
        <w:pStyle w:val="Odstavecseseznamem"/>
      </w:pPr>
    </w:p>
    <w:p w14:paraId="4CC2503F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558D5D59" w14:textId="77777777" w:rsidR="00EB784E" w:rsidRDefault="00EB784E" w:rsidP="00EB784E">
      <w:pPr>
        <w:pStyle w:val="Odstavecseseznamem"/>
      </w:pPr>
    </w:p>
    <w:p w14:paraId="2B42FEB8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44329516" w14:textId="77777777" w:rsidR="00EB784E" w:rsidRDefault="00EB784E" w:rsidP="00EB784E">
      <w:pPr>
        <w:pStyle w:val="Odstavecseseznamem"/>
      </w:pPr>
    </w:p>
    <w:p w14:paraId="79404884" w14:textId="77777777" w:rsidR="00367159" w:rsidRDefault="00367159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17ADE5B" w14:textId="77777777" w:rsidR="00367159" w:rsidRDefault="00367159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38E4854" w14:textId="58D0E8AB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lastRenderedPageBreak/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6479A876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A40B0ED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0ED049D2" w14:textId="77777777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67ACA8F8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65DB2E53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248D0623" w14:textId="77777777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51313A57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6897FC56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29B85C31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20B57B53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6D48E97B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2131F4B8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1485F304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71C88E75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60E0C93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540536CC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7141051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07C2D5F6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896EC5F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30F6E695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8B574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0255D605" w14:textId="77777777" w:rsidR="00035F0D" w:rsidRDefault="00035F0D" w:rsidP="00035F0D">
      <w:pPr>
        <w:pStyle w:val="Odstavecseseznamem"/>
        <w:rPr>
          <w:rFonts w:eastAsia="MS Mincho"/>
        </w:rPr>
      </w:pPr>
    </w:p>
    <w:p w14:paraId="32003E1B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4E5B65CE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35D7212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52EDD509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09129277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28898AB1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3F9A6944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21C51BB0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1C3FB71" w14:textId="7777777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691E2FB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5BDBB95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6AD21B78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1974AA5B" w14:textId="77777777" w:rsidR="00ED677E" w:rsidRDefault="00ED677E" w:rsidP="00ED677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BB81DEE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51610821" w14:textId="77777777"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1281BD92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16524CE1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E5C081C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5BB01919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BFC8E6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118AD9DA" w14:textId="77777777" w:rsidR="008225EE" w:rsidRDefault="008225EE" w:rsidP="008225EE">
      <w:pPr>
        <w:pStyle w:val="Odstavecseseznamem"/>
      </w:pPr>
    </w:p>
    <w:p w14:paraId="16D43FD0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67A0CA34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1E7A1D36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4DBF5ECF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41A4FBE6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lastRenderedPageBreak/>
        <w:t>vstoupí do likvidace</w:t>
      </w:r>
      <w:r w:rsidR="008721E9" w:rsidRPr="00301247">
        <w:rPr>
          <w:color w:val="auto"/>
        </w:rPr>
        <w:t>.</w:t>
      </w:r>
    </w:p>
    <w:p w14:paraId="71607214" w14:textId="77777777"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1C056D11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1735EC23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B0AEB8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372B7E91" w14:textId="77777777" w:rsidR="008852EC" w:rsidRDefault="008852EC" w:rsidP="008852EC">
      <w:pPr>
        <w:pStyle w:val="Odstavecseseznamem"/>
      </w:pPr>
    </w:p>
    <w:p w14:paraId="1AA36395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9301BF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5AE1F4A" w14:textId="560722DB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33BE7DEF" w14:textId="77777777" w:rsidR="00D6389C" w:rsidRDefault="00D6389C" w:rsidP="00D6389C">
      <w:pPr>
        <w:pStyle w:val="Odstavecseseznamem"/>
      </w:pPr>
    </w:p>
    <w:p w14:paraId="77FE1584" w14:textId="77777777" w:rsidR="00D6389C" w:rsidRPr="002B7B7D" w:rsidRDefault="00D6389C" w:rsidP="00D6389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53F308B6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2DA21C1D" w14:textId="3B210FCD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D6389C">
        <w:rPr>
          <w:color w:val="auto"/>
        </w:rPr>
        <w:t>prostřednictvím datové schránky</w:t>
      </w:r>
      <w:r w:rsidRPr="001C664A">
        <w:rPr>
          <w:color w:val="auto"/>
        </w:rPr>
        <w:t>. Účinky odstoupení od smlouvy nastávají dnem doručení oznámení o odstoupení druhé smluvní straně.</w:t>
      </w:r>
    </w:p>
    <w:p w14:paraId="3F1D50E3" w14:textId="77777777" w:rsidR="002129F3" w:rsidRDefault="002129F3" w:rsidP="002129F3">
      <w:pPr>
        <w:pStyle w:val="Odstavecseseznamem"/>
      </w:pPr>
    </w:p>
    <w:p w14:paraId="62B4F1D3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52AE11EE" w14:textId="77777777" w:rsidR="0020723A" w:rsidRDefault="0020723A" w:rsidP="0020723A">
      <w:pPr>
        <w:pStyle w:val="Odstavecseseznamem"/>
      </w:pPr>
    </w:p>
    <w:p w14:paraId="7AF2AEF9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4B2F8CA7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A33C8CB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2FAB03B1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B95F2A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38849B23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52404F20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08286E6C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220D903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11320F46" w14:textId="77777777" w:rsidR="00E60167" w:rsidRP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E5A55F3" w14:textId="77777777" w:rsidR="00367159" w:rsidRDefault="00367159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4880B956" w14:textId="40072D1C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0D52E7F8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4099D2C3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6837491F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2BFD12A3" w14:textId="77777777" w:rsidR="00AB6A59" w:rsidRPr="000C03D4" w:rsidRDefault="00AB6A59" w:rsidP="00AB6A59">
      <w:pPr>
        <w:pStyle w:val="Odstavecseseznamem"/>
      </w:pPr>
    </w:p>
    <w:p w14:paraId="26C0D208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4E463613" w14:textId="77777777" w:rsidR="00AB6A59" w:rsidRDefault="00AB6A59" w:rsidP="00AB6A59">
      <w:pPr>
        <w:pStyle w:val="Odstavecseseznamem"/>
      </w:pPr>
    </w:p>
    <w:p w14:paraId="76956771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5CAE5382" w14:textId="77777777" w:rsidR="00AB6A59" w:rsidRDefault="00AB6A59" w:rsidP="00AB6A59">
      <w:pPr>
        <w:pStyle w:val="Odstavecseseznamem"/>
      </w:pPr>
    </w:p>
    <w:p w14:paraId="26C68D00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2A1C0C9F" w14:textId="77777777" w:rsidR="00AB6A59" w:rsidRDefault="00AB6A59" w:rsidP="00AB6A59">
      <w:pPr>
        <w:pStyle w:val="Odstavecseseznamem"/>
      </w:pPr>
    </w:p>
    <w:p w14:paraId="111CFE84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205CBDC2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20E890F9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150E5D9A" w14:textId="77777777" w:rsidR="0093098A" w:rsidRDefault="0093098A" w:rsidP="0093098A">
      <w:pPr>
        <w:pStyle w:val="Odstavecseseznamem"/>
      </w:pPr>
    </w:p>
    <w:p w14:paraId="632998D0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4DD8426C" w14:textId="77777777" w:rsidR="0093098A" w:rsidRDefault="0093098A" w:rsidP="0093098A">
      <w:pPr>
        <w:pStyle w:val="Odstavecseseznamem"/>
        <w:rPr>
          <w:spacing w:val="-4"/>
        </w:rPr>
      </w:pPr>
    </w:p>
    <w:p w14:paraId="7C79016C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4938846B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183CE43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30B3E82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1169F418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28C601BB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4F3D2193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73DD88B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lastRenderedPageBreak/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1AA94C07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BD66203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1A7AF325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79CE9533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053EBFAA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534B933B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155C1A4C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0969A39D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4B674E2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56AEDA71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0CFF00D0" w14:textId="77777777"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="00E51256">
        <w:rPr>
          <w:rFonts w:eastAsia="MS Mincho"/>
          <w:color w:val="auto"/>
        </w:rPr>
        <w:t xml:space="preserve">společného územního a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2DCEE449" w14:textId="77777777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75188B40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9A30212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D935511" w14:textId="77777777" w:rsidR="00934732" w:rsidRDefault="00934732" w:rsidP="00934732">
      <w:pPr>
        <w:pStyle w:val="Odstavecseseznamem"/>
        <w:rPr>
          <w:rFonts w:eastAsia="MS Mincho"/>
        </w:rPr>
      </w:pPr>
    </w:p>
    <w:p w14:paraId="68332F8F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0EB47E9B" w14:textId="77777777" w:rsidR="00055363" w:rsidRDefault="00055363" w:rsidP="00055363">
      <w:pPr>
        <w:pStyle w:val="Odstavecseseznamem"/>
      </w:pPr>
    </w:p>
    <w:p w14:paraId="3D69CB3D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1EA6AF37" w14:textId="77777777" w:rsidR="00934732" w:rsidRDefault="00934732" w:rsidP="00934732">
      <w:pPr>
        <w:pStyle w:val="Odstavecseseznamem"/>
        <w:rPr>
          <w:rFonts w:eastAsia="MS Mincho"/>
        </w:rPr>
      </w:pPr>
    </w:p>
    <w:p w14:paraId="7B9C9277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1B3D475E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lastRenderedPageBreak/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18E7AFAD" w14:textId="77777777" w:rsidR="00497111" w:rsidRDefault="00497111" w:rsidP="00497111">
      <w:pPr>
        <w:pStyle w:val="Odstavecseseznamem"/>
      </w:pPr>
    </w:p>
    <w:p w14:paraId="0C49DA7E" w14:textId="77777777" w:rsidR="00E3585E" w:rsidRPr="00E3585E" w:rsidRDefault="00E3585E" w:rsidP="00E3585E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E3585E">
        <w:rPr>
          <w:color w:val="auto"/>
          <w:spacing w:val="-4"/>
        </w:rPr>
        <w:t>Tato smlouva je uzavřena elektronicky.</w:t>
      </w:r>
    </w:p>
    <w:p w14:paraId="610DB107" w14:textId="77777777" w:rsidR="00934732" w:rsidRDefault="00934732" w:rsidP="00934732">
      <w:pPr>
        <w:pStyle w:val="Odstavecseseznamem"/>
        <w:rPr>
          <w:spacing w:val="-6"/>
        </w:rPr>
      </w:pPr>
    </w:p>
    <w:p w14:paraId="654D3BEC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5F00B987" w14:textId="77777777" w:rsidR="005F7CB3" w:rsidRDefault="005F7CB3" w:rsidP="00660581"/>
    <w:p w14:paraId="39DA665B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0A9583A2" w14:textId="77777777" w:rsidR="00934732" w:rsidRDefault="00934732" w:rsidP="00934732">
      <w:pPr>
        <w:pStyle w:val="Odstavecseseznamem"/>
      </w:pPr>
    </w:p>
    <w:p w14:paraId="24E797C6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63B64A10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3443E6C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4C1BA3AE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B631A02" w14:textId="12B1167A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542116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14:paraId="03E9A9BA" w14:textId="77777777" w:rsidR="00660581" w:rsidRDefault="00660581" w:rsidP="00660581">
      <w:pPr>
        <w:pStyle w:val="Odstavecseseznamem"/>
      </w:pPr>
    </w:p>
    <w:p w14:paraId="362106BC" w14:textId="3301773D" w:rsidR="00660581" w:rsidRPr="00A84F82" w:rsidRDefault="00660581" w:rsidP="00660581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660581">
        <w:rPr>
          <w:color w:val="auto"/>
          <w:spacing w:val="-6"/>
        </w:rPr>
        <w:t>Zhotovitel je povinen minimálně do konce roku 203</w:t>
      </w:r>
      <w:r w:rsidR="00542116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2C0C1CAF" w14:textId="77777777" w:rsidR="00A84F82" w:rsidRDefault="00A84F82" w:rsidP="00A84F82">
      <w:pPr>
        <w:pStyle w:val="Odstavecseseznamem"/>
      </w:pPr>
    </w:p>
    <w:p w14:paraId="67B53CDD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2EECDB94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4FB088D1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427DA1C7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68B41FB0" w14:textId="0C56AB5D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0DAC0C65" w14:textId="77777777" w:rsidR="00D6389C" w:rsidRDefault="00D6389C" w:rsidP="00D6389C">
      <w:pPr>
        <w:pStyle w:val="Odstavecseseznamem"/>
        <w:rPr>
          <w:spacing w:val="-4"/>
        </w:rPr>
      </w:pPr>
    </w:p>
    <w:p w14:paraId="04C51A3A" w14:textId="77777777" w:rsidR="00D6389C" w:rsidRPr="006A6DD0" w:rsidRDefault="00D6389C" w:rsidP="00D6389C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Pr="007E38D2">
        <w:rPr>
          <w:color w:val="auto"/>
          <w:spacing w:val="-6"/>
        </w:rPr>
        <w:t>v rozsahu vyšším než 10</w:t>
      </w:r>
      <w:r>
        <w:rPr>
          <w:color w:val="auto"/>
          <w:spacing w:val="-6"/>
        </w:rPr>
        <w:t xml:space="preserve"> </w:t>
      </w:r>
      <w:r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188BDB32" w14:textId="77777777" w:rsidR="00D6389C" w:rsidRPr="00A809A9" w:rsidRDefault="00D6389C" w:rsidP="00D6389C">
      <w:pPr>
        <w:pStyle w:val="CM1"/>
        <w:numPr>
          <w:ilvl w:val="0"/>
          <w:numId w:val="47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4864C283" w14:textId="77777777" w:rsidR="00D6389C" w:rsidRPr="00A809A9" w:rsidRDefault="00D6389C" w:rsidP="00D6389C">
      <w:pPr>
        <w:pStyle w:val="CM1"/>
        <w:numPr>
          <w:ilvl w:val="0"/>
          <w:numId w:val="47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5C870204" w14:textId="77777777" w:rsidR="00D6389C" w:rsidRDefault="00D6389C" w:rsidP="00D6389C">
      <w:pPr>
        <w:pStyle w:val="CM1"/>
        <w:numPr>
          <w:ilvl w:val="0"/>
          <w:numId w:val="47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61309F51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15CD459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15D65E36" w14:textId="77777777" w:rsidR="00AC5B9F" w:rsidRDefault="00AC5B9F" w:rsidP="00A772C8">
      <w:pPr>
        <w:pStyle w:val="Zkladntextodsazen"/>
        <w:spacing w:before="120" w:line="264" w:lineRule="auto"/>
        <w:jc w:val="both"/>
        <w:rPr>
          <w:color w:val="auto"/>
        </w:rPr>
      </w:pPr>
    </w:p>
    <w:p w14:paraId="3A0C90F6" w14:textId="1C020DC1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F221346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294A2492" w14:textId="77777777" w:rsidR="00922D41" w:rsidRPr="001C664A" w:rsidRDefault="00922D41" w:rsidP="00A772C8">
      <w:pPr>
        <w:pStyle w:val="Zkladntextodsazen"/>
        <w:spacing w:before="120" w:line="264" w:lineRule="auto"/>
        <w:jc w:val="both"/>
        <w:rPr>
          <w:color w:val="auto"/>
        </w:rPr>
      </w:pPr>
    </w:p>
    <w:p w14:paraId="1C69BB19" w14:textId="77777777" w:rsidR="00DC17CE" w:rsidRDefault="00DC17C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1F3B818E" w14:textId="324E02E0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>V</w:t>
      </w:r>
      <w:r w:rsidR="00142FAF">
        <w:rPr>
          <w:color w:val="auto"/>
        </w:rPr>
        <w:t xml:space="preserve"> Kamenici nad Lipou     </w:t>
      </w:r>
      <w:r w:rsidRPr="001C664A">
        <w:rPr>
          <w:color w:val="auto"/>
        </w:rPr>
        <w:t xml:space="preserve">   </w:t>
      </w:r>
    </w:p>
    <w:p w14:paraId="48E5E566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369E5877" w14:textId="77777777"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14:paraId="73B4A1F9" w14:textId="77777777"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73B6B801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43BDE397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66D100FA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7B1F70F3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003D1D55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439AED84" w14:textId="5F819261" w:rsidR="002B2A09" w:rsidRDefault="00142FAF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M</w:t>
      </w:r>
      <w:r w:rsidR="00C84FA8">
        <w:rPr>
          <w:rFonts w:eastAsia="MS Mincho"/>
        </w:rPr>
        <w:t>g</w:t>
      </w:r>
      <w:r>
        <w:rPr>
          <w:rFonts w:eastAsia="MS Mincho"/>
        </w:rPr>
        <w:t>r</w:t>
      </w:r>
      <w:r w:rsidR="00C84FA8">
        <w:rPr>
          <w:rFonts w:eastAsia="MS Mincho"/>
        </w:rPr>
        <w:t xml:space="preserve">. </w:t>
      </w:r>
      <w:r>
        <w:rPr>
          <w:rFonts w:eastAsia="MS Mincho"/>
        </w:rPr>
        <w:t>Jaromír Pařík</w:t>
      </w:r>
    </w:p>
    <w:p w14:paraId="2996BE2B" w14:textId="32B6E957" w:rsidR="002B2A09" w:rsidRDefault="00142FAF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starosta měst</w:t>
      </w:r>
      <w:r w:rsidR="00C84FA8">
        <w:rPr>
          <w:rFonts w:eastAsia="MS Mincho"/>
        </w:rPr>
        <w:t>a</w:t>
      </w:r>
    </w:p>
    <w:p w14:paraId="170A37FD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7E129982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2A97FDB3" w14:textId="77777777"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p w14:paraId="23EC7E0B" w14:textId="77777777" w:rsidR="00C4146A" w:rsidRPr="001C664A" w:rsidRDefault="00864A61" w:rsidP="00B47759">
      <w:pPr>
        <w:jc w:val="both"/>
      </w:pPr>
      <w:r w:rsidRPr="001C664A">
        <w:rPr>
          <w:bCs/>
        </w:rPr>
        <w:t xml:space="preserve"> </w:t>
      </w:r>
    </w:p>
    <w:sectPr w:rsidR="00C4146A" w:rsidRPr="001C664A" w:rsidSect="00FA4E4C">
      <w:footerReference w:type="default" r:id="rId8"/>
      <w:headerReference w:type="first" r:id="rId9"/>
      <w:footerReference w:type="first" r:id="rId10"/>
      <w:pgSz w:w="11906" w:h="16838" w:code="9"/>
      <w:pgMar w:top="1304" w:right="1134" w:bottom="993" w:left="1701" w:header="709" w:footer="59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4A104" w14:textId="77777777" w:rsidR="007E01AE" w:rsidRDefault="007E01AE">
      <w:r>
        <w:separator/>
      </w:r>
    </w:p>
  </w:endnote>
  <w:endnote w:type="continuationSeparator" w:id="0">
    <w:p w14:paraId="26572B52" w14:textId="77777777" w:rsidR="007E01AE" w:rsidRDefault="007E01AE">
      <w:r>
        <w:continuationSeparator/>
      </w:r>
    </w:p>
  </w:endnote>
  <w:endnote w:type="continuationNotice" w:id="1">
    <w:p w14:paraId="33A385F8" w14:textId="77777777" w:rsidR="007E01AE" w:rsidRDefault="007E01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5D8C0" w14:textId="470B90E2" w:rsidR="007E01AE" w:rsidRDefault="007E01AE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BE14FD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BE14FD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BAD3A" w14:textId="3F85BA66" w:rsidR="007E01AE" w:rsidRDefault="007E01AE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BE14FD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BE14FD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E9E58" w14:textId="77777777" w:rsidR="007E01AE" w:rsidRDefault="007E01AE">
      <w:r>
        <w:separator/>
      </w:r>
    </w:p>
  </w:footnote>
  <w:footnote w:type="continuationSeparator" w:id="0">
    <w:p w14:paraId="4AB62B1D" w14:textId="77777777" w:rsidR="007E01AE" w:rsidRDefault="007E01AE">
      <w:r>
        <w:continuationSeparator/>
      </w:r>
    </w:p>
  </w:footnote>
  <w:footnote w:type="continuationNotice" w:id="1">
    <w:p w14:paraId="37B2D6E3" w14:textId="77777777" w:rsidR="007E01AE" w:rsidRDefault="007E01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12AC2" w14:textId="77777777" w:rsidR="007E01AE" w:rsidRPr="00C82BDA" w:rsidRDefault="007E01AE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48021225" w14:textId="77777777" w:rsidR="007E01AE" w:rsidRPr="00C82BDA" w:rsidRDefault="007E01AE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27EE73B" w14:textId="77777777" w:rsidR="007E01AE" w:rsidRDefault="007E01A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6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 w15:restartNumberingAfterBreak="0">
    <w:nsid w:val="27BD2DC7"/>
    <w:multiLevelType w:val="hybridMultilevel"/>
    <w:tmpl w:val="D5640B12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trike w:val="0"/>
        <w:dstrike w:val="0"/>
        <w:color w:val="auto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3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4FD1BE9"/>
    <w:multiLevelType w:val="multilevel"/>
    <w:tmpl w:val="DDD48942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3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8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4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8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3"/>
  </w:num>
  <w:num w:numId="2">
    <w:abstractNumId w:val="22"/>
  </w:num>
  <w:num w:numId="3">
    <w:abstractNumId w:val="48"/>
  </w:num>
  <w:num w:numId="4">
    <w:abstractNumId w:val="0"/>
  </w:num>
  <w:num w:numId="5">
    <w:abstractNumId w:val="3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4"/>
  </w:num>
  <w:num w:numId="8">
    <w:abstractNumId w:val="39"/>
  </w:num>
  <w:num w:numId="9">
    <w:abstractNumId w:val="35"/>
  </w:num>
  <w:num w:numId="10">
    <w:abstractNumId w:val="11"/>
  </w:num>
  <w:num w:numId="11">
    <w:abstractNumId w:val="5"/>
  </w:num>
  <w:num w:numId="12">
    <w:abstractNumId w:val="38"/>
  </w:num>
  <w:num w:numId="13">
    <w:abstractNumId w:val="13"/>
  </w:num>
  <w:num w:numId="14">
    <w:abstractNumId w:val="28"/>
  </w:num>
  <w:num w:numId="15">
    <w:abstractNumId w:val="32"/>
  </w:num>
  <w:num w:numId="16">
    <w:abstractNumId w:val="7"/>
  </w:num>
  <w:num w:numId="17">
    <w:abstractNumId w:val="23"/>
  </w:num>
  <w:num w:numId="18">
    <w:abstractNumId w:val="3"/>
  </w:num>
  <w:num w:numId="19">
    <w:abstractNumId w:val="14"/>
  </w:num>
  <w:num w:numId="20">
    <w:abstractNumId w:val="42"/>
  </w:num>
  <w:num w:numId="21">
    <w:abstractNumId w:val="40"/>
  </w:num>
  <w:num w:numId="22">
    <w:abstractNumId w:val="17"/>
  </w:num>
  <w:num w:numId="23">
    <w:abstractNumId w:val="12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20"/>
  </w:num>
  <w:num w:numId="27">
    <w:abstractNumId w:val="47"/>
  </w:num>
  <w:num w:numId="28">
    <w:abstractNumId w:val="24"/>
  </w:num>
  <w:num w:numId="29">
    <w:abstractNumId w:val="27"/>
  </w:num>
  <w:num w:numId="30">
    <w:abstractNumId w:val="10"/>
  </w:num>
  <w:num w:numId="31">
    <w:abstractNumId w:val="2"/>
  </w:num>
  <w:num w:numId="32">
    <w:abstractNumId w:val="19"/>
  </w:num>
  <w:num w:numId="33">
    <w:abstractNumId w:val="4"/>
  </w:num>
  <w:num w:numId="34">
    <w:abstractNumId w:val="16"/>
  </w:num>
  <w:num w:numId="35">
    <w:abstractNumId w:val="36"/>
  </w:num>
  <w:num w:numId="36">
    <w:abstractNumId w:val="8"/>
  </w:num>
  <w:num w:numId="37">
    <w:abstractNumId w:val="33"/>
  </w:num>
  <w:num w:numId="38">
    <w:abstractNumId w:val="41"/>
  </w:num>
  <w:num w:numId="39">
    <w:abstractNumId w:val="18"/>
  </w:num>
  <w:num w:numId="40">
    <w:abstractNumId w:val="4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26"/>
  </w:num>
  <w:num w:numId="43">
    <w:abstractNumId w:val="9"/>
  </w:num>
  <w:num w:numId="4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avrátilová Markéta Ing.">
    <w15:presenceInfo w15:providerId="AD" w15:userId="S-1-5-21-2911291989-1281936650-3888358911-285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6E2"/>
    <w:rsid w:val="00042E18"/>
    <w:rsid w:val="00047A9B"/>
    <w:rsid w:val="0005217A"/>
    <w:rsid w:val="000537E6"/>
    <w:rsid w:val="00055363"/>
    <w:rsid w:val="00066031"/>
    <w:rsid w:val="000673A1"/>
    <w:rsid w:val="0006781B"/>
    <w:rsid w:val="00071177"/>
    <w:rsid w:val="00077D4B"/>
    <w:rsid w:val="0008324D"/>
    <w:rsid w:val="00091594"/>
    <w:rsid w:val="000918D1"/>
    <w:rsid w:val="00091E33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493E"/>
    <w:rsid w:val="000E71BC"/>
    <w:rsid w:val="000F31E4"/>
    <w:rsid w:val="000F3857"/>
    <w:rsid w:val="000F3C24"/>
    <w:rsid w:val="000F4B04"/>
    <w:rsid w:val="00100F2E"/>
    <w:rsid w:val="00104463"/>
    <w:rsid w:val="00104688"/>
    <w:rsid w:val="001061B8"/>
    <w:rsid w:val="0011108D"/>
    <w:rsid w:val="00114A05"/>
    <w:rsid w:val="0011628B"/>
    <w:rsid w:val="001162D3"/>
    <w:rsid w:val="00137877"/>
    <w:rsid w:val="00141E8D"/>
    <w:rsid w:val="00142FAF"/>
    <w:rsid w:val="00144325"/>
    <w:rsid w:val="00144F19"/>
    <w:rsid w:val="001517E3"/>
    <w:rsid w:val="0016189D"/>
    <w:rsid w:val="001639CC"/>
    <w:rsid w:val="00167D3A"/>
    <w:rsid w:val="00170371"/>
    <w:rsid w:val="00170DBE"/>
    <w:rsid w:val="00170F57"/>
    <w:rsid w:val="00174092"/>
    <w:rsid w:val="001742AD"/>
    <w:rsid w:val="001742BA"/>
    <w:rsid w:val="001742C3"/>
    <w:rsid w:val="0017530A"/>
    <w:rsid w:val="001754DF"/>
    <w:rsid w:val="001766C6"/>
    <w:rsid w:val="001804A6"/>
    <w:rsid w:val="001813A3"/>
    <w:rsid w:val="00181F5F"/>
    <w:rsid w:val="0018231D"/>
    <w:rsid w:val="00185BA6"/>
    <w:rsid w:val="00191D52"/>
    <w:rsid w:val="0019229F"/>
    <w:rsid w:val="001A1820"/>
    <w:rsid w:val="001A3221"/>
    <w:rsid w:val="001A5CC2"/>
    <w:rsid w:val="001A5CD1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C030A"/>
    <w:rsid w:val="001C1A9D"/>
    <w:rsid w:val="001C4839"/>
    <w:rsid w:val="001C664A"/>
    <w:rsid w:val="001C69A5"/>
    <w:rsid w:val="001C79DD"/>
    <w:rsid w:val="001D2350"/>
    <w:rsid w:val="001D2455"/>
    <w:rsid w:val="001D40B6"/>
    <w:rsid w:val="001D5C55"/>
    <w:rsid w:val="001D7997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A09"/>
    <w:rsid w:val="002B3653"/>
    <w:rsid w:val="002B3935"/>
    <w:rsid w:val="002B4485"/>
    <w:rsid w:val="002B4A4D"/>
    <w:rsid w:val="002B5911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53A0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159"/>
    <w:rsid w:val="003672A5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480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6744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77DC"/>
    <w:rsid w:val="003F228C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54F6"/>
    <w:rsid w:val="004360CE"/>
    <w:rsid w:val="00436127"/>
    <w:rsid w:val="00437BA6"/>
    <w:rsid w:val="004411CC"/>
    <w:rsid w:val="0044583D"/>
    <w:rsid w:val="00445958"/>
    <w:rsid w:val="00445B23"/>
    <w:rsid w:val="00455DA7"/>
    <w:rsid w:val="00460691"/>
    <w:rsid w:val="004630B0"/>
    <w:rsid w:val="0046318B"/>
    <w:rsid w:val="00466C50"/>
    <w:rsid w:val="00467D66"/>
    <w:rsid w:val="004707B9"/>
    <w:rsid w:val="0047104C"/>
    <w:rsid w:val="004716A4"/>
    <w:rsid w:val="0047214F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171F"/>
    <w:rsid w:val="004E2800"/>
    <w:rsid w:val="004E39E5"/>
    <w:rsid w:val="004E5C1C"/>
    <w:rsid w:val="004F57ED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D3C"/>
    <w:rsid w:val="005249F6"/>
    <w:rsid w:val="005249FE"/>
    <w:rsid w:val="0052665B"/>
    <w:rsid w:val="00530C9C"/>
    <w:rsid w:val="00534B28"/>
    <w:rsid w:val="00535D83"/>
    <w:rsid w:val="005408D5"/>
    <w:rsid w:val="00541646"/>
    <w:rsid w:val="00542116"/>
    <w:rsid w:val="00542CDF"/>
    <w:rsid w:val="0054422D"/>
    <w:rsid w:val="005451B8"/>
    <w:rsid w:val="00546095"/>
    <w:rsid w:val="005467CC"/>
    <w:rsid w:val="005507ED"/>
    <w:rsid w:val="00553281"/>
    <w:rsid w:val="00554ADA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5786"/>
    <w:rsid w:val="00576213"/>
    <w:rsid w:val="00576228"/>
    <w:rsid w:val="00576947"/>
    <w:rsid w:val="00582203"/>
    <w:rsid w:val="00582254"/>
    <w:rsid w:val="0059463F"/>
    <w:rsid w:val="005951FE"/>
    <w:rsid w:val="005A03FE"/>
    <w:rsid w:val="005A37E3"/>
    <w:rsid w:val="005A7CB8"/>
    <w:rsid w:val="005B2EDA"/>
    <w:rsid w:val="005B4CA7"/>
    <w:rsid w:val="005B4D8F"/>
    <w:rsid w:val="005B712A"/>
    <w:rsid w:val="005C0A2C"/>
    <w:rsid w:val="005C567E"/>
    <w:rsid w:val="005C6793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3C2"/>
    <w:rsid w:val="005F5673"/>
    <w:rsid w:val="005F7CB3"/>
    <w:rsid w:val="006020E4"/>
    <w:rsid w:val="00604319"/>
    <w:rsid w:val="0060636E"/>
    <w:rsid w:val="00606CF5"/>
    <w:rsid w:val="00610F69"/>
    <w:rsid w:val="006137C2"/>
    <w:rsid w:val="006158B4"/>
    <w:rsid w:val="00617AF1"/>
    <w:rsid w:val="00620C12"/>
    <w:rsid w:val="0062389E"/>
    <w:rsid w:val="00624BAC"/>
    <w:rsid w:val="00625760"/>
    <w:rsid w:val="0062578B"/>
    <w:rsid w:val="00626F5F"/>
    <w:rsid w:val="00627A0F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74CD"/>
    <w:rsid w:val="00660581"/>
    <w:rsid w:val="00663FC7"/>
    <w:rsid w:val="0066451C"/>
    <w:rsid w:val="006665DA"/>
    <w:rsid w:val="0067174A"/>
    <w:rsid w:val="00672155"/>
    <w:rsid w:val="006743DB"/>
    <w:rsid w:val="00674D23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0E33"/>
    <w:rsid w:val="007265EC"/>
    <w:rsid w:val="007304B6"/>
    <w:rsid w:val="00732D89"/>
    <w:rsid w:val="00734F9F"/>
    <w:rsid w:val="00735B50"/>
    <w:rsid w:val="00736136"/>
    <w:rsid w:val="00736C08"/>
    <w:rsid w:val="007414F1"/>
    <w:rsid w:val="0074325C"/>
    <w:rsid w:val="00745CA5"/>
    <w:rsid w:val="00746F1E"/>
    <w:rsid w:val="00750043"/>
    <w:rsid w:val="0075064A"/>
    <w:rsid w:val="007620D1"/>
    <w:rsid w:val="00762347"/>
    <w:rsid w:val="007624CA"/>
    <w:rsid w:val="0076276E"/>
    <w:rsid w:val="007638CF"/>
    <w:rsid w:val="00763A0A"/>
    <w:rsid w:val="007656FC"/>
    <w:rsid w:val="007664A0"/>
    <w:rsid w:val="007665F6"/>
    <w:rsid w:val="00771B01"/>
    <w:rsid w:val="00772D1A"/>
    <w:rsid w:val="00773342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09F5"/>
    <w:rsid w:val="007A10F5"/>
    <w:rsid w:val="007A2C11"/>
    <w:rsid w:val="007A3E76"/>
    <w:rsid w:val="007A741A"/>
    <w:rsid w:val="007A75EF"/>
    <w:rsid w:val="007A7782"/>
    <w:rsid w:val="007B50C3"/>
    <w:rsid w:val="007B6A7F"/>
    <w:rsid w:val="007C1907"/>
    <w:rsid w:val="007C3107"/>
    <w:rsid w:val="007C65F4"/>
    <w:rsid w:val="007D1A92"/>
    <w:rsid w:val="007D2A80"/>
    <w:rsid w:val="007D42A0"/>
    <w:rsid w:val="007D71A4"/>
    <w:rsid w:val="007D7B34"/>
    <w:rsid w:val="007E01AE"/>
    <w:rsid w:val="007E1F28"/>
    <w:rsid w:val="007E24B7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26F9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52EC"/>
    <w:rsid w:val="00885E99"/>
    <w:rsid w:val="0088665E"/>
    <w:rsid w:val="008879A3"/>
    <w:rsid w:val="00890FAD"/>
    <w:rsid w:val="0089609B"/>
    <w:rsid w:val="00896F0C"/>
    <w:rsid w:val="008A0F46"/>
    <w:rsid w:val="008A48D9"/>
    <w:rsid w:val="008A5B28"/>
    <w:rsid w:val="008A5C2C"/>
    <w:rsid w:val="008B037D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392D"/>
    <w:rsid w:val="008F6682"/>
    <w:rsid w:val="008F7970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012B"/>
    <w:rsid w:val="00953BA1"/>
    <w:rsid w:val="0095404B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2B26"/>
    <w:rsid w:val="00994279"/>
    <w:rsid w:val="00996688"/>
    <w:rsid w:val="009A05BF"/>
    <w:rsid w:val="009A236A"/>
    <w:rsid w:val="009A4725"/>
    <w:rsid w:val="009A61E8"/>
    <w:rsid w:val="009B2530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2E8B"/>
    <w:rsid w:val="00A948BA"/>
    <w:rsid w:val="00A968D0"/>
    <w:rsid w:val="00A96FDD"/>
    <w:rsid w:val="00AA21A1"/>
    <w:rsid w:val="00AA3C81"/>
    <w:rsid w:val="00AA4337"/>
    <w:rsid w:val="00AA4763"/>
    <w:rsid w:val="00AB1A71"/>
    <w:rsid w:val="00AB387E"/>
    <w:rsid w:val="00AB5B38"/>
    <w:rsid w:val="00AB6A59"/>
    <w:rsid w:val="00AB7326"/>
    <w:rsid w:val="00AB7C33"/>
    <w:rsid w:val="00AB7FD0"/>
    <w:rsid w:val="00AC1F68"/>
    <w:rsid w:val="00AC36E2"/>
    <w:rsid w:val="00AC45AA"/>
    <w:rsid w:val="00AC5B9F"/>
    <w:rsid w:val="00AC646F"/>
    <w:rsid w:val="00AC6B99"/>
    <w:rsid w:val="00AC7AA8"/>
    <w:rsid w:val="00AD17B1"/>
    <w:rsid w:val="00AD6F83"/>
    <w:rsid w:val="00AE0E80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7759"/>
    <w:rsid w:val="00B520CF"/>
    <w:rsid w:val="00B522D4"/>
    <w:rsid w:val="00B5287D"/>
    <w:rsid w:val="00B56CEE"/>
    <w:rsid w:val="00B572F2"/>
    <w:rsid w:val="00B60B9D"/>
    <w:rsid w:val="00B60FBC"/>
    <w:rsid w:val="00B617F6"/>
    <w:rsid w:val="00B64F21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2CE8"/>
    <w:rsid w:val="00B94828"/>
    <w:rsid w:val="00B95857"/>
    <w:rsid w:val="00B97544"/>
    <w:rsid w:val="00BA0886"/>
    <w:rsid w:val="00BA36AA"/>
    <w:rsid w:val="00BA3E6B"/>
    <w:rsid w:val="00BA5005"/>
    <w:rsid w:val="00BA5685"/>
    <w:rsid w:val="00BA5AB0"/>
    <w:rsid w:val="00BB0B09"/>
    <w:rsid w:val="00BB5B7B"/>
    <w:rsid w:val="00BB5E9E"/>
    <w:rsid w:val="00BB77B5"/>
    <w:rsid w:val="00BC0D63"/>
    <w:rsid w:val="00BC2E37"/>
    <w:rsid w:val="00BC3143"/>
    <w:rsid w:val="00BC51BB"/>
    <w:rsid w:val="00BC55E5"/>
    <w:rsid w:val="00BC59F8"/>
    <w:rsid w:val="00BC7036"/>
    <w:rsid w:val="00BE14FD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47D"/>
    <w:rsid w:val="00C91DE9"/>
    <w:rsid w:val="00C91F49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18A7"/>
    <w:rsid w:val="00CC3741"/>
    <w:rsid w:val="00CD05D7"/>
    <w:rsid w:val="00CD155E"/>
    <w:rsid w:val="00CD4AAF"/>
    <w:rsid w:val="00CD5C60"/>
    <w:rsid w:val="00CE00E5"/>
    <w:rsid w:val="00CE2B5F"/>
    <w:rsid w:val="00CE6180"/>
    <w:rsid w:val="00CE7BCB"/>
    <w:rsid w:val="00CF3195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1244"/>
    <w:rsid w:val="00D5314B"/>
    <w:rsid w:val="00D53343"/>
    <w:rsid w:val="00D534DF"/>
    <w:rsid w:val="00D54AE0"/>
    <w:rsid w:val="00D6383D"/>
    <w:rsid w:val="00D6389C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3DF0"/>
    <w:rsid w:val="00DB6B9D"/>
    <w:rsid w:val="00DC0A37"/>
    <w:rsid w:val="00DC17CE"/>
    <w:rsid w:val="00DC2CB5"/>
    <w:rsid w:val="00DC6970"/>
    <w:rsid w:val="00DD666C"/>
    <w:rsid w:val="00DE0358"/>
    <w:rsid w:val="00DE12ED"/>
    <w:rsid w:val="00DE3500"/>
    <w:rsid w:val="00DE46DF"/>
    <w:rsid w:val="00DF0221"/>
    <w:rsid w:val="00DF15F2"/>
    <w:rsid w:val="00DF17BE"/>
    <w:rsid w:val="00DF2F5A"/>
    <w:rsid w:val="00DF69E0"/>
    <w:rsid w:val="00DF7616"/>
    <w:rsid w:val="00DF7761"/>
    <w:rsid w:val="00DF7FC4"/>
    <w:rsid w:val="00E04D1A"/>
    <w:rsid w:val="00E072B5"/>
    <w:rsid w:val="00E11E43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EBC"/>
    <w:rsid w:val="00E3585E"/>
    <w:rsid w:val="00E36884"/>
    <w:rsid w:val="00E3698D"/>
    <w:rsid w:val="00E36AC4"/>
    <w:rsid w:val="00E41A41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5651"/>
    <w:rsid w:val="00E7088A"/>
    <w:rsid w:val="00E70A62"/>
    <w:rsid w:val="00E82114"/>
    <w:rsid w:val="00E846E4"/>
    <w:rsid w:val="00E8711A"/>
    <w:rsid w:val="00E903FA"/>
    <w:rsid w:val="00E90780"/>
    <w:rsid w:val="00E90CBF"/>
    <w:rsid w:val="00E95278"/>
    <w:rsid w:val="00E95724"/>
    <w:rsid w:val="00E95D14"/>
    <w:rsid w:val="00EA14F5"/>
    <w:rsid w:val="00EA1B7D"/>
    <w:rsid w:val="00EA3925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593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A4E4C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A11437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customStyle="1" w:styleId="CM1">
    <w:name w:val="CM1"/>
    <w:basedOn w:val="Normln"/>
    <w:next w:val="Normln"/>
    <w:uiPriority w:val="99"/>
    <w:rsid w:val="00D6389C"/>
    <w:pPr>
      <w:overflowPunct/>
      <w:textAlignment w:val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948EE-C0FF-41CF-8605-4232CD6F5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1742</TotalTime>
  <Pages>18</Pages>
  <Words>6532</Words>
  <Characters>40134</Characters>
  <Application>Microsoft Office Word</Application>
  <DocSecurity>0</DocSecurity>
  <Lines>334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20</cp:revision>
  <cp:lastPrinted>2020-01-27T08:54:00Z</cp:lastPrinted>
  <dcterms:created xsi:type="dcterms:W3CDTF">2021-09-21T08:35:00Z</dcterms:created>
  <dcterms:modified xsi:type="dcterms:W3CDTF">2022-10-13T10:06:00Z</dcterms:modified>
</cp:coreProperties>
</file>